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8E" w:rsidRDefault="00AA798E" w:rsidP="00985BAA">
      <w:pPr>
        <w:jc w:val="center"/>
        <w:rPr>
          <w:sz w:val="24"/>
          <w:szCs w:val="24"/>
        </w:rPr>
      </w:pPr>
      <w:r w:rsidRPr="00985BAA">
        <w:rPr>
          <w:rFonts w:hint="eastAsia"/>
          <w:sz w:val="24"/>
          <w:szCs w:val="24"/>
        </w:rPr>
        <w:t>《</w:t>
      </w:r>
      <w:r w:rsidRPr="00985BAA">
        <w:rPr>
          <w:rFonts w:hint="eastAsia"/>
          <w:bCs/>
          <w:sz w:val="24"/>
          <w:szCs w:val="24"/>
        </w:rPr>
        <w:t>有机合成路线设计</w:t>
      </w:r>
      <w:r w:rsidRPr="00985BAA">
        <w:rPr>
          <w:rFonts w:hint="eastAsia"/>
          <w:sz w:val="24"/>
          <w:szCs w:val="24"/>
        </w:rPr>
        <w:t>》教学大纲</w:t>
      </w:r>
    </w:p>
    <w:p w:rsidR="00985BAA" w:rsidRPr="00985BAA" w:rsidRDefault="00985BAA" w:rsidP="00985BAA">
      <w:pPr>
        <w:jc w:val="center"/>
        <w:rPr>
          <w:sz w:val="24"/>
          <w:szCs w:val="24"/>
        </w:rPr>
      </w:pPr>
    </w:p>
    <w:p w:rsidR="00CC677C" w:rsidRPr="004A5ECD" w:rsidRDefault="00AA798E" w:rsidP="00A1057C">
      <w:pPr>
        <w:numPr>
          <w:ilvl w:val="0"/>
          <w:numId w:val="4"/>
        </w:numPr>
        <w:spacing w:line="276" w:lineRule="auto"/>
        <w:rPr>
          <w:b/>
        </w:rPr>
      </w:pPr>
      <w:r w:rsidRPr="004A5ECD">
        <w:rPr>
          <w:rFonts w:hint="eastAsia"/>
          <w:b/>
        </w:rPr>
        <w:t>课程编号</w:t>
      </w:r>
      <w:r w:rsidR="004A5ECD" w:rsidRPr="004A5ECD">
        <w:rPr>
          <w:rFonts w:hint="eastAsia"/>
          <w:b/>
        </w:rPr>
        <w:t>：</w:t>
      </w:r>
      <w:r w:rsidR="00A1057C">
        <w:rPr>
          <w:b/>
        </w:rPr>
        <w:t>10</w:t>
      </w:r>
      <w:r w:rsidR="00A4762A">
        <w:rPr>
          <w:rFonts w:hint="eastAsia"/>
          <w:b/>
        </w:rPr>
        <w:t>2</w:t>
      </w:r>
      <w:bookmarkStart w:id="0" w:name="_GoBack"/>
      <w:bookmarkEnd w:id="0"/>
      <w:r w:rsidR="00A1057C">
        <w:rPr>
          <w:b/>
        </w:rPr>
        <w:t>09110</w:t>
      </w:r>
      <w:r w:rsidR="00A1057C">
        <w:rPr>
          <w:rFonts w:hint="eastAsia"/>
          <w:b/>
        </w:rPr>
        <w:t>5</w:t>
      </w:r>
    </w:p>
    <w:p w:rsidR="00AA798E" w:rsidRPr="004A5ECD" w:rsidRDefault="00AA798E" w:rsidP="007A515B">
      <w:pPr>
        <w:numPr>
          <w:ilvl w:val="0"/>
          <w:numId w:val="4"/>
        </w:numPr>
        <w:spacing w:line="276" w:lineRule="auto"/>
        <w:rPr>
          <w:b/>
        </w:rPr>
      </w:pPr>
      <w:r w:rsidRPr="004A5ECD">
        <w:rPr>
          <w:rFonts w:hint="eastAsia"/>
          <w:b/>
        </w:rPr>
        <w:t>课程名称</w:t>
      </w:r>
      <w:r w:rsidR="004A5ECD" w:rsidRPr="004A5ECD">
        <w:rPr>
          <w:rFonts w:hint="eastAsia"/>
          <w:b/>
        </w:rPr>
        <w:t>：</w:t>
      </w:r>
      <w:r w:rsidRPr="004A5ECD">
        <w:rPr>
          <w:rFonts w:hint="eastAsia"/>
          <w:bCs/>
        </w:rPr>
        <w:t>有机合成路线设计</w:t>
      </w:r>
    </w:p>
    <w:p w:rsidR="00AA798E" w:rsidRPr="004A5ECD" w:rsidRDefault="00AA798E" w:rsidP="007A515B">
      <w:pPr>
        <w:numPr>
          <w:ilvl w:val="0"/>
          <w:numId w:val="4"/>
        </w:numPr>
        <w:spacing w:line="276" w:lineRule="auto"/>
        <w:rPr>
          <w:b/>
        </w:rPr>
      </w:pPr>
      <w:r w:rsidRPr="004A5ECD">
        <w:rPr>
          <w:rFonts w:hint="eastAsia"/>
          <w:b/>
        </w:rPr>
        <w:t>高等教育层次：</w:t>
      </w:r>
      <w:r w:rsidRPr="004A5ECD">
        <w:rPr>
          <w:rFonts w:hint="eastAsia"/>
        </w:rPr>
        <w:t>本科</w:t>
      </w:r>
    </w:p>
    <w:p w:rsidR="00AA798E" w:rsidRPr="004A5ECD" w:rsidRDefault="00AA798E" w:rsidP="007A515B">
      <w:pPr>
        <w:numPr>
          <w:ilvl w:val="0"/>
          <w:numId w:val="4"/>
        </w:numPr>
        <w:spacing w:line="276" w:lineRule="auto"/>
        <w:rPr>
          <w:b/>
        </w:rPr>
      </w:pPr>
      <w:r w:rsidRPr="004A5ECD">
        <w:rPr>
          <w:rFonts w:hint="eastAsia"/>
          <w:b/>
        </w:rPr>
        <w:t>课程在培养方案中的地位：</w:t>
      </w:r>
    </w:p>
    <w:p w:rsidR="00AA798E" w:rsidRPr="00AA798E" w:rsidRDefault="00AA798E" w:rsidP="007A515B">
      <w:pPr>
        <w:spacing w:line="276" w:lineRule="auto"/>
        <w:ind w:firstLineChars="200" w:firstLine="420"/>
      </w:pPr>
      <w:r w:rsidRPr="00AA798E">
        <w:rPr>
          <w:rFonts w:hint="eastAsia"/>
        </w:rPr>
        <w:t>课程性质：专业必选选修课</w:t>
      </w:r>
    </w:p>
    <w:p w:rsidR="00AA798E" w:rsidRPr="00AA798E" w:rsidRDefault="00AA798E" w:rsidP="007A515B">
      <w:pPr>
        <w:spacing w:line="276" w:lineRule="auto"/>
        <w:ind w:firstLineChars="200" w:firstLine="420"/>
      </w:pPr>
      <w:r w:rsidRPr="00AA798E">
        <w:rPr>
          <w:rFonts w:hint="eastAsia"/>
        </w:rPr>
        <w:t>对应于材料物理</w:t>
      </w:r>
      <w:r w:rsidRPr="00AA798E">
        <w:t>化学</w:t>
      </w:r>
      <w:r w:rsidRPr="00AA798E">
        <w:rPr>
          <w:rFonts w:hint="eastAsia"/>
        </w:rPr>
        <w:t>专业；属于：</w:t>
      </w:r>
      <w:r w:rsidRPr="00AA798E">
        <w:rPr>
          <w:rFonts w:hint="eastAsia"/>
        </w:rPr>
        <w:t>BZ</w:t>
      </w:r>
      <w:r w:rsidRPr="00AA798E">
        <w:rPr>
          <w:rFonts w:hint="eastAsia"/>
        </w:rPr>
        <w:t>专业课程基本模块</w:t>
      </w:r>
    </w:p>
    <w:p w:rsidR="00AA798E" w:rsidRDefault="00AA798E" w:rsidP="007A515B">
      <w:pPr>
        <w:numPr>
          <w:ilvl w:val="0"/>
          <w:numId w:val="4"/>
        </w:numPr>
        <w:spacing w:line="276" w:lineRule="auto"/>
      </w:pPr>
      <w:r w:rsidRPr="004A5ECD">
        <w:rPr>
          <w:rFonts w:hint="eastAsia"/>
          <w:b/>
        </w:rPr>
        <w:t>开课学年及学期</w:t>
      </w:r>
      <w:r w:rsidR="004A5ECD" w:rsidRPr="004A5ECD">
        <w:rPr>
          <w:rFonts w:hint="eastAsia"/>
          <w:b/>
        </w:rPr>
        <w:t>：</w:t>
      </w:r>
      <w:r w:rsidRPr="00AA798E">
        <w:rPr>
          <w:rFonts w:hint="eastAsia"/>
          <w:b/>
        </w:rPr>
        <w:t xml:space="preserve"> </w:t>
      </w:r>
      <w:r w:rsidRPr="004A5ECD">
        <w:rPr>
          <w:rFonts w:hint="eastAsia"/>
        </w:rPr>
        <w:t>第三</w:t>
      </w:r>
      <w:r w:rsidRPr="004A5ECD">
        <w:t>学年第一学期</w:t>
      </w:r>
    </w:p>
    <w:p w:rsidR="004A5ECD" w:rsidRPr="00AA798E" w:rsidRDefault="004A5ECD" w:rsidP="007A515B">
      <w:pPr>
        <w:numPr>
          <w:ilvl w:val="0"/>
          <w:numId w:val="4"/>
        </w:numPr>
        <w:spacing w:line="276" w:lineRule="auto"/>
      </w:pPr>
      <w:r w:rsidRPr="004A5ECD">
        <w:rPr>
          <w:rFonts w:hint="eastAsia"/>
          <w:b/>
        </w:rPr>
        <w:t>先修课程：</w:t>
      </w:r>
      <w:r w:rsidRPr="00AA798E">
        <w:rPr>
          <w:rFonts w:hint="eastAsia"/>
        </w:rPr>
        <w:t xml:space="preserve">b </w:t>
      </w:r>
      <w:r w:rsidRPr="00AA798E">
        <w:rPr>
          <w:rFonts w:hint="eastAsia"/>
        </w:rPr>
        <w:t>基础有机化</w:t>
      </w:r>
      <w:r>
        <w:rPr>
          <w:rFonts w:hint="eastAsia"/>
        </w:rPr>
        <w:t>学</w:t>
      </w:r>
    </w:p>
    <w:p w:rsidR="00AA798E" w:rsidRPr="00AA798E" w:rsidRDefault="00AA798E" w:rsidP="007A515B">
      <w:pPr>
        <w:numPr>
          <w:ilvl w:val="0"/>
          <w:numId w:val="4"/>
        </w:numPr>
        <w:spacing w:line="276" w:lineRule="auto"/>
      </w:pPr>
      <w:r w:rsidRPr="00AA798E">
        <w:rPr>
          <w:rFonts w:hint="eastAsia"/>
          <w:b/>
        </w:rPr>
        <w:t>课程总学分</w:t>
      </w:r>
      <w:r w:rsidRPr="002254CB">
        <w:rPr>
          <w:rFonts w:hint="eastAsia"/>
        </w:rPr>
        <w:t>：</w:t>
      </w:r>
      <w:r w:rsidRPr="002254CB">
        <w:rPr>
          <w:rFonts w:hint="eastAsia"/>
        </w:rPr>
        <w:t>3.0</w:t>
      </w:r>
      <w:r w:rsidRPr="00AA798E">
        <w:rPr>
          <w:rFonts w:hint="eastAsia"/>
        </w:rPr>
        <w:t>，总</w:t>
      </w:r>
      <w:r w:rsidRPr="00AA798E">
        <w:rPr>
          <w:rFonts w:hint="eastAsia"/>
          <w:b/>
        </w:rPr>
        <w:t>学时</w:t>
      </w:r>
      <w:r w:rsidRPr="00AA798E">
        <w:rPr>
          <w:rFonts w:hint="eastAsia"/>
          <w:b/>
        </w:rPr>
        <w:t>:</w:t>
      </w:r>
      <w:r w:rsidR="002254CB">
        <w:rPr>
          <w:b/>
        </w:rPr>
        <w:t xml:space="preserve">  </w:t>
      </w:r>
      <w:r w:rsidRPr="002254CB">
        <w:rPr>
          <w:rFonts w:hint="eastAsia"/>
        </w:rPr>
        <w:t>48</w:t>
      </w:r>
      <w:r w:rsidRPr="002254CB">
        <w:rPr>
          <w:rFonts w:hint="eastAsia"/>
        </w:rPr>
        <w:t>；</w:t>
      </w:r>
      <w:r w:rsidRPr="00AA798E">
        <w:rPr>
          <w:rFonts w:hint="eastAsia"/>
        </w:rPr>
        <w:t xml:space="preserve"> </w:t>
      </w:r>
    </w:p>
    <w:p w:rsidR="00AA798E" w:rsidRPr="00AA798E" w:rsidRDefault="00AA798E" w:rsidP="007A515B">
      <w:pPr>
        <w:numPr>
          <w:ilvl w:val="0"/>
          <w:numId w:val="4"/>
        </w:numPr>
        <w:spacing w:line="276" w:lineRule="auto"/>
      </w:pPr>
      <w:r w:rsidRPr="00AA798E">
        <w:rPr>
          <w:rFonts w:hint="eastAsia"/>
          <w:b/>
        </w:rPr>
        <w:t>课程教学形式：</w:t>
      </w:r>
      <w:r w:rsidRPr="00AA798E">
        <w:rPr>
          <w:rFonts w:hint="eastAsia"/>
        </w:rPr>
        <w:t>2</w:t>
      </w:r>
      <w:r w:rsidRPr="00AA798E">
        <w:rPr>
          <w:rFonts w:hint="eastAsia"/>
        </w:rPr>
        <w:t>双语课</w:t>
      </w:r>
    </w:p>
    <w:p w:rsidR="00AA798E" w:rsidRDefault="00AA798E" w:rsidP="007A515B">
      <w:pPr>
        <w:numPr>
          <w:ilvl w:val="0"/>
          <w:numId w:val="4"/>
        </w:numPr>
        <w:spacing w:line="276" w:lineRule="auto"/>
        <w:rPr>
          <w:b/>
        </w:rPr>
      </w:pPr>
      <w:r w:rsidRPr="00AA798E">
        <w:rPr>
          <w:rFonts w:hint="eastAsia"/>
          <w:b/>
        </w:rPr>
        <w:t>课程教学目标与教学效果评价</w:t>
      </w:r>
    </w:p>
    <w:p w:rsidR="007A515B" w:rsidRPr="00AA798E" w:rsidRDefault="007A515B" w:rsidP="007A515B">
      <w:pPr>
        <w:spacing w:line="276" w:lineRule="auto"/>
        <w:ind w:left="36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4"/>
        <w:gridCol w:w="1600"/>
        <w:gridCol w:w="1501"/>
        <w:gridCol w:w="1571"/>
        <w:gridCol w:w="1570"/>
      </w:tblGrid>
      <w:tr w:rsidR="00AA798E" w:rsidRPr="00AA798E" w:rsidTr="007A515B">
        <w:trPr>
          <w:trHeight w:val="1151"/>
        </w:trPr>
        <w:tc>
          <w:tcPr>
            <w:tcW w:w="2054" w:type="dxa"/>
            <w:vMerge w:val="restart"/>
            <w:shd w:val="clear" w:color="auto" w:fill="auto"/>
          </w:tcPr>
          <w:p w:rsidR="00AA798E" w:rsidRPr="00AA798E" w:rsidRDefault="00AA798E" w:rsidP="00AA798E">
            <w:r w:rsidRPr="00AA798E">
              <w:rPr>
                <w:rFonts w:hint="eastAsia"/>
              </w:rPr>
              <w:t>课程教学目标（给出知识能力素养各方面的的具体教学结果）</w:t>
            </w:r>
            <w:r w:rsidRPr="00AA798E">
              <w:rPr>
                <w:rFonts w:hint="eastAsia"/>
              </w:rPr>
              <w:t>(</w:t>
            </w:r>
            <w:r w:rsidRPr="00AA798E">
              <w:rPr>
                <w:rFonts w:hint="eastAsia"/>
              </w:rPr>
              <w:t>必填</w:t>
            </w:r>
            <w:r w:rsidRPr="00AA798E">
              <w:rPr>
                <w:rFonts w:hint="eastAsia"/>
              </w:rPr>
              <w:t>)</w:t>
            </w:r>
          </w:p>
        </w:tc>
        <w:tc>
          <w:tcPr>
            <w:tcW w:w="6242" w:type="dxa"/>
            <w:gridSpan w:val="4"/>
            <w:shd w:val="clear" w:color="auto" w:fill="auto"/>
            <w:vAlign w:val="center"/>
          </w:tcPr>
          <w:p w:rsidR="00AA798E" w:rsidRPr="00AA798E" w:rsidRDefault="00AA798E" w:rsidP="00AA798E">
            <w:r w:rsidRPr="00AA798E">
              <w:rPr>
                <w:rFonts w:hint="eastAsia"/>
              </w:rPr>
              <w:t>教学效果评价</w:t>
            </w:r>
          </w:p>
        </w:tc>
      </w:tr>
      <w:tr w:rsidR="00AA798E" w:rsidRPr="00AA798E" w:rsidTr="007A515B">
        <w:trPr>
          <w:trHeight w:val="572"/>
        </w:trPr>
        <w:tc>
          <w:tcPr>
            <w:tcW w:w="2054" w:type="dxa"/>
            <w:vMerge/>
            <w:shd w:val="clear" w:color="auto" w:fill="auto"/>
          </w:tcPr>
          <w:p w:rsidR="00AA798E" w:rsidRPr="00AA798E" w:rsidRDefault="00AA798E" w:rsidP="00AA798E"/>
        </w:tc>
        <w:tc>
          <w:tcPr>
            <w:tcW w:w="1600" w:type="dxa"/>
            <w:shd w:val="clear" w:color="auto" w:fill="auto"/>
            <w:vAlign w:val="center"/>
          </w:tcPr>
          <w:p w:rsidR="00AA798E" w:rsidRPr="00AA798E" w:rsidRDefault="00AA798E" w:rsidP="00AA798E">
            <w:r w:rsidRPr="00AA798E">
              <w:rPr>
                <w:rFonts w:hint="eastAsia"/>
              </w:rPr>
              <w:t>不及格</w:t>
            </w:r>
          </w:p>
        </w:tc>
        <w:tc>
          <w:tcPr>
            <w:tcW w:w="1501" w:type="dxa"/>
            <w:shd w:val="clear" w:color="auto" w:fill="auto"/>
            <w:vAlign w:val="center"/>
          </w:tcPr>
          <w:p w:rsidR="00AA798E" w:rsidRPr="00AA798E" w:rsidRDefault="00AA798E" w:rsidP="00AA798E">
            <w:r w:rsidRPr="00AA798E">
              <w:rPr>
                <w:rFonts w:hint="eastAsia"/>
              </w:rPr>
              <w:t>及格，中</w:t>
            </w:r>
          </w:p>
        </w:tc>
        <w:tc>
          <w:tcPr>
            <w:tcW w:w="1571" w:type="dxa"/>
            <w:shd w:val="clear" w:color="auto" w:fill="auto"/>
            <w:vAlign w:val="center"/>
          </w:tcPr>
          <w:p w:rsidR="00AA798E" w:rsidRPr="00AA798E" w:rsidRDefault="00AA798E" w:rsidP="00AA798E">
            <w:r w:rsidRPr="00AA798E">
              <w:rPr>
                <w:rFonts w:hint="eastAsia"/>
              </w:rPr>
              <w:t>良</w:t>
            </w:r>
          </w:p>
        </w:tc>
        <w:tc>
          <w:tcPr>
            <w:tcW w:w="1570" w:type="dxa"/>
            <w:shd w:val="clear" w:color="auto" w:fill="auto"/>
            <w:vAlign w:val="center"/>
          </w:tcPr>
          <w:p w:rsidR="00AA798E" w:rsidRPr="00AA798E" w:rsidRDefault="00AA798E" w:rsidP="00AA798E">
            <w:r w:rsidRPr="00AA798E">
              <w:rPr>
                <w:rFonts w:hint="eastAsia"/>
              </w:rPr>
              <w:t>优</w:t>
            </w:r>
          </w:p>
        </w:tc>
      </w:tr>
      <w:tr w:rsidR="007A515B" w:rsidRPr="00AA798E" w:rsidTr="007A515B">
        <w:trPr>
          <w:trHeight w:val="771"/>
        </w:trPr>
        <w:tc>
          <w:tcPr>
            <w:tcW w:w="2054" w:type="dxa"/>
            <w:shd w:val="clear" w:color="auto" w:fill="auto"/>
          </w:tcPr>
          <w:p w:rsidR="007A515B" w:rsidRDefault="007A515B" w:rsidP="002578AC">
            <w:pPr>
              <w:spacing w:line="300" w:lineRule="auto"/>
              <w:rPr>
                <w:szCs w:val="21"/>
              </w:rPr>
            </w:pPr>
            <w:r w:rsidRPr="007C4EB2">
              <w:t xml:space="preserve">1. </w:t>
            </w:r>
            <w:r w:rsidRPr="007C4EB2">
              <w:rPr>
                <w:szCs w:val="21"/>
              </w:rPr>
              <w:t>知悉和理解有关</w:t>
            </w:r>
            <w:r w:rsidR="002578AC">
              <w:rPr>
                <w:rFonts w:hint="eastAsia"/>
                <w:szCs w:val="21"/>
              </w:rPr>
              <w:t>基本有机化学反应以及</w:t>
            </w:r>
            <w:r w:rsidR="002578AC">
              <w:rPr>
                <w:szCs w:val="21"/>
              </w:rPr>
              <w:t>有机人名反应的反应机理</w:t>
            </w:r>
            <w:r w:rsidR="002578AC">
              <w:rPr>
                <w:rFonts w:hint="eastAsia"/>
                <w:szCs w:val="21"/>
              </w:rPr>
              <w:t>以及</w:t>
            </w:r>
            <w:r w:rsidR="002578AC">
              <w:rPr>
                <w:szCs w:val="21"/>
              </w:rPr>
              <w:t>反应条件</w:t>
            </w:r>
            <w:r w:rsidR="002578AC">
              <w:rPr>
                <w:rFonts w:hint="eastAsia"/>
                <w:szCs w:val="21"/>
              </w:rPr>
              <w:t>，</w:t>
            </w:r>
            <w:r w:rsidR="002578AC" w:rsidRPr="002578AC">
              <w:rPr>
                <w:rFonts w:hint="eastAsia"/>
                <w:szCs w:val="21"/>
              </w:rPr>
              <w:t>侧重有机化学反应的选择性，为有机合成路线设计奠定基础。</w:t>
            </w:r>
          </w:p>
          <w:p w:rsidR="002578AC" w:rsidRPr="002578AC" w:rsidRDefault="002578AC" w:rsidP="002578AC">
            <w:pPr>
              <w:spacing w:line="300" w:lineRule="auto"/>
            </w:pPr>
          </w:p>
        </w:tc>
        <w:tc>
          <w:tcPr>
            <w:tcW w:w="1600" w:type="dxa"/>
          </w:tcPr>
          <w:p w:rsidR="007A515B" w:rsidRPr="007C4EB2" w:rsidRDefault="007A515B" w:rsidP="007A515B">
            <w:pPr>
              <w:spacing w:line="300" w:lineRule="auto"/>
            </w:pPr>
            <w:r w:rsidRPr="007C4EB2">
              <w:t xml:space="preserve">1. </w:t>
            </w:r>
            <w:r w:rsidRPr="007C4EB2">
              <w:t>完全不知道，或对</w:t>
            </w:r>
            <w:r w:rsidR="002578AC">
              <w:rPr>
                <w:rFonts w:hint="eastAsia"/>
              </w:rPr>
              <w:t>有机化学反应</w:t>
            </w:r>
            <w:r w:rsidRPr="007C4EB2">
              <w:t>的知识，有碎片化的理解。</w:t>
            </w:r>
          </w:p>
          <w:p w:rsidR="007A515B" w:rsidRPr="007C4EB2" w:rsidRDefault="007A515B" w:rsidP="002578AC">
            <w:pPr>
              <w:spacing w:line="300" w:lineRule="auto"/>
            </w:pPr>
            <w:r w:rsidRPr="007C4EB2">
              <w:t xml:space="preserve">2. </w:t>
            </w:r>
            <w:r w:rsidRPr="007C4EB2">
              <w:t>完全没能力解决</w:t>
            </w:r>
            <w:r w:rsidR="002578AC">
              <w:rPr>
                <w:rFonts w:hint="eastAsia"/>
              </w:rPr>
              <w:t>有机反应</w:t>
            </w:r>
            <w:r w:rsidRPr="007C4EB2">
              <w:t>，或能够运用零碎的</w:t>
            </w:r>
            <w:r w:rsidR="002578AC">
              <w:rPr>
                <w:rFonts w:hint="eastAsia"/>
              </w:rPr>
              <w:t>有机化学反应机理</w:t>
            </w:r>
            <w:r w:rsidRPr="007C4EB2">
              <w:t>，分析解决</w:t>
            </w:r>
            <w:r w:rsidR="002578AC">
              <w:rPr>
                <w:rFonts w:hint="eastAsia"/>
              </w:rPr>
              <w:t>有机反应</w:t>
            </w:r>
            <w:r w:rsidRPr="007C4EB2">
              <w:t>问题。</w:t>
            </w:r>
          </w:p>
        </w:tc>
        <w:tc>
          <w:tcPr>
            <w:tcW w:w="1501" w:type="dxa"/>
          </w:tcPr>
          <w:p w:rsidR="007A515B" w:rsidRPr="007C4EB2" w:rsidRDefault="007A515B" w:rsidP="007A515B">
            <w:pPr>
              <w:spacing w:line="300" w:lineRule="auto"/>
            </w:pPr>
            <w:r w:rsidRPr="007C4EB2">
              <w:t xml:space="preserve">1. </w:t>
            </w:r>
            <w:r w:rsidRPr="007C4EB2">
              <w:t>对</w:t>
            </w:r>
            <w:r w:rsidR="00540000">
              <w:rPr>
                <w:rFonts w:hint="eastAsia"/>
              </w:rPr>
              <w:t>有机化学</w:t>
            </w:r>
            <w:r w:rsidR="00540000">
              <w:t>反应所涉及</w:t>
            </w:r>
            <w:r w:rsidR="00540000">
              <w:rPr>
                <w:rFonts w:hint="eastAsia"/>
              </w:rPr>
              <w:t>的</w:t>
            </w:r>
            <w:r w:rsidRPr="007C4EB2">
              <w:t>主要内容，能理解，但不完整</w:t>
            </w:r>
          </w:p>
          <w:p w:rsidR="007A515B" w:rsidRPr="007C4EB2" w:rsidRDefault="007A515B" w:rsidP="00540000">
            <w:pPr>
              <w:spacing w:line="300" w:lineRule="auto"/>
            </w:pPr>
            <w:r w:rsidRPr="007C4EB2">
              <w:t xml:space="preserve">2. </w:t>
            </w:r>
            <w:r w:rsidRPr="007C4EB2">
              <w:t>整体上具备</w:t>
            </w:r>
            <w:r w:rsidR="00540000">
              <w:rPr>
                <w:rFonts w:hint="eastAsia"/>
              </w:rPr>
              <w:t>运用有机化学</w:t>
            </w:r>
            <w:r w:rsidR="00540000">
              <w:t>知识分析</w:t>
            </w:r>
            <w:r w:rsidR="00540000">
              <w:rPr>
                <w:rFonts w:hint="eastAsia"/>
              </w:rPr>
              <w:t>反应物与</w:t>
            </w:r>
            <w:r w:rsidR="00540000">
              <w:t>生成物的结构特</w:t>
            </w:r>
            <w:r w:rsidR="00540000">
              <w:rPr>
                <w:rFonts w:hint="eastAsia"/>
              </w:rPr>
              <w:t>点</w:t>
            </w:r>
            <w:r w:rsidRPr="007C4EB2">
              <w:t>的能力，但缺乏系统性。</w:t>
            </w:r>
          </w:p>
        </w:tc>
        <w:tc>
          <w:tcPr>
            <w:tcW w:w="1571" w:type="dxa"/>
          </w:tcPr>
          <w:p w:rsidR="007A515B" w:rsidRPr="007C4EB2" w:rsidRDefault="007A515B" w:rsidP="007A515B">
            <w:pPr>
              <w:spacing w:line="300" w:lineRule="auto"/>
            </w:pPr>
            <w:r w:rsidRPr="007C4EB2">
              <w:t xml:space="preserve">1. </w:t>
            </w:r>
            <w:r w:rsidR="00540000" w:rsidRPr="007C4EB2">
              <w:t>对</w:t>
            </w:r>
            <w:r w:rsidR="00540000">
              <w:rPr>
                <w:rFonts w:hint="eastAsia"/>
              </w:rPr>
              <w:t>有机化学反应</w:t>
            </w:r>
            <w:r w:rsidR="00540000">
              <w:t>反应位点、反应机理等</w:t>
            </w:r>
            <w:r w:rsidR="00540000" w:rsidRPr="007C4EB2">
              <w:t>主要内容，</w:t>
            </w:r>
            <w:r w:rsidRPr="007C4EB2">
              <w:t>能完整理解，但不系统，存在断点。</w:t>
            </w:r>
          </w:p>
          <w:p w:rsidR="007A515B" w:rsidRPr="007C4EB2" w:rsidRDefault="007A515B" w:rsidP="00540000">
            <w:pPr>
              <w:spacing w:line="300" w:lineRule="auto"/>
            </w:pPr>
            <w:r w:rsidRPr="007C4EB2">
              <w:t xml:space="preserve">2. </w:t>
            </w:r>
            <w:r w:rsidRPr="007C4EB2">
              <w:t>整体上</w:t>
            </w:r>
            <w:r w:rsidR="00540000" w:rsidRPr="007C4EB2">
              <w:t>具备运用</w:t>
            </w:r>
            <w:r w:rsidR="00540000">
              <w:rPr>
                <w:rFonts w:hint="eastAsia"/>
              </w:rPr>
              <w:t>有机化学基础</w:t>
            </w:r>
            <w:r w:rsidR="00540000">
              <w:t>知识</w:t>
            </w:r>
            <w:r w:rsidR="00540000" w:rsidRPr="007C4EB2">
              <w:t>分析解决</w:t>
            </w:r>
            <w:r w:rsidR="00540000">
              <w:rPr>
                <w:rFonts w:hint="eastAsia"/>
              </w:rPr>
              <w:t>有机反应的</w:t>
            </w:r>
            <w:r w:rsidR="00540000" w:rsidRPr="007C4EB2">
              <w:t>能力。</w:t>
            </w:r>
            <w:r w:rsidRPr="007C4EB2">
              <w:t>有一定的系统性，但系统性方面存在断点。</w:t>
            </w:r>
          </w:p>
        </w:tc>
        <w:tc>
          <w:tcPr>
            <w:tcW w:w="1570" w:type="dxa"/>
          </w:tcPr>
          <w:p w:rsidR="007A515B" w:rsidRPr="007C4EB2" w:rsidRDefault="007A515B" w:rsidP="007A515B">
            <w:pPr>
              <w:spacing w:line="300" w:lineRule="auto"/>
            </w:pPr>
            <w:r w:rsidRPr="007C4EB2">
              <w:t xml:space="preserve">1. </w:t>
            </w:r>
            <w:r w:rsidRPr="007C4EB2">
              <w:t>对</w:t>
            </w:r>
            <w:r w:rsidR="00540000">
              <w:rPr>
                <w:rFonts w:hint="eastAsia"/>
              </w:rPr>
              <w:t>有机化学反应</w:t>
            </w:r>
            <w:r w:rsidR="00540000">
              <w:t>反应位点、反应机理等</w:t>
            </w:r>
            <w:r w:rsidRPr="007C4EB2">
              <w:t>主要内容，能完整系统地理解</w:t>
            </w:r>
          </w:p>
          <w:p w:rsidR="007A515B" w:rsidRPr="007C4EB2" w:rsidRDefault="007A515B" w:rsidP="00540000">
            <w:pPr>
              <w:spacing w:line="300" w:lineRule="auto"/>
            </w:pPr>
            <w:r w:rsidRPr="007C4EB2">
              <w:t xml:space="preserve">2. </w:t>
            </w:r>
            <w:r w:rsidRPr="007C4EB2">
              <w:t>具备运用</w:t>
            </w:r>
            <w:r w:rsidR="00540000">
              <w:rPr>
                <w:rFonts w:hint="eastAsia"/>
              </w:rPr>
              <w:t>有机化学基础</w:t>
            </w:r>
            <w:r w:rsidR="00540000">
              <w:t>知识</w:t>
            </w:r>
            <w:r w:rsidRPr="007C4EB2">
              <w:t>分析解决</w:t>
            </w:r>
            <w:r w:rsidR="00540000">
              <w:rPr>
                <w:rFonts w:hint="eastAsia"/>
              </w:rPr>
              <w:t>有机反应的</w:t>
            </w:r>
            <w:r w:rsidRPr="007C4EB2">
              <w:t>能力。</w:t>
            </w:r>
          </w:p>
        </w:tc>
      </w:tr>
      <w:tr w:rsidR="00AA798E" w:rsidRPr="00AA798E" w:rsidTr="007A515B">
        <w:trPr>
          <w:trHeight w:val="550"/>
        </w:trPr>
        <w:tc>
          <w:tcPr>
            <w:tcW w:w="2054" w:type="dxa"/>
            <w:shd w:val="clear" w:color="auto" w:fill="auto"/>
          </w:tcPr>
          <w:p w:rsidR="00AA798E" w:rsidRPr="00AA798E" w:rsidRDefault="00AA798E" w:rsidP="00867A65">
            <w:r w:rsidRPr="00AA798E">
              <w:rPr>
                <w:rFonts w:hint="eastAsia"/>
              </w:rPr>
              <w:t xml:space="preserve">2. </w:t>
            </w:r>
            <w:r w:rsidRPr="00AA798E">
              <w:rPr>
                <w:rFonts w:hint="eastAsia"/>
              </w:rPr>
              <w:t>知悉和理解</w:t>
            </w:r>
            <w:r w:rsidR="00867A65">
              <w:rPr>
                <w:rFonts w:hint="eastAsia"/>
              </w:rPr>
              <w:t>有机合成路线</w:t>
            </w:r>
            <w:r w:rsidR="00867A65">
              <w:t>的基本方法和基本</w:t>
            </w:r>
            <w:r w:rsidR="00867A65">
              <w:rPr>
                <w:rFonts w:hint="eastAsia"/>
              </w:rPr>
              <w:t>策略</w:t>
            </w:r>
            <w:r w:rsidR="00867A65">
              <w:t>。</w:t>
            </w:r>
          </w:p>
        </w:tc>
        <w:tc>
          <w:tcPr>
            <w:tcW w:w="1600" w:type="dxa"/>
            <w:shd w:val="clear" w:color="auto" w:fill="auto"/>
          </w:tcPr>
          <w:p w:rsidR="00AA798E" w:rsidRPr="00AA798E" w:rsidRDefault="00DA5386" w:rsidP="00AA798E">
            <w:pPr>
              <w:numPr>
                <w:ilvl w:val="0"/>
                <w:numId w:val="1"/>
              </w:numPr>
            </w:pPr>
            <w:r>
              <w:rPr>
                <w:rFonts w:hint="eastAsia"/>
              </w:rPr>
              <w:t>完全不知道有机合成路线</w:t>
            </w:r>
            <w:r>
              <w:t>设计过程中</w:t>
            </w:r>
            <w:r>
              <w:lastRenderedPageBreak/>
              <w:t>所涉及的逆合</w:t>
            </w:r>
            <w:r>
              <w:rPr>
                <w:rFonts w:hint="eastAsia"/>
              </w:rPr>
              <w:t>成</w:t>
            </w:r>
            <w:r>
              <w:t>等基本策略</w:t>
            </w:r>
            <w:r>
              <w:rPr>
                <w:rFonts w:hint="eastAsia"/>
              </w:rPr>
              <w:t>。</w:t>
            </w:r>
          </w:p>
          <w:p w:rsidR="00AA798E" w:rsidRPr="00AA798E" w:rsidRDefault="00AA798E" w:rsidP="00AA798E">
            <w:pPr>
              <w:numPr>
                <w:ilvl w:val="0"/>
                <w:numId w:val="1"/>
              </w:numPr>
            </w:pPr>
            <w:r w:rsidRPr="00AA798E">
              <w:rPr>
                <w:rFonts w:hint="eastAsia"/>
              </w:rPr>
              <w:t>对</w:t>
            </w:r>
            <w:r w:rsidR="00867A65">
              <w:rPr>
                <w:rFonts w:hint="eastAsia"/>
              </w:rPr>
              <w:t>有机合成路线</w:t>
            </w:r>
            <w:r w:rsidR="00867A65">
              <w:t>设计过程中所涉及的逆合</w:t>
            </w:r>
            <w:r w:rsidR="00867A65">
              <w:rPr>
                <w:rFonts w:hint="eastAsia"/>
              </w:rPr>
              <w:t>成</w:t>
            </w:r>
            <w:r w:rsidR="00867A65">
              <w:t>等基本策略</w:t>
            </w:r>
            <w:r w:rsidRPr="00AA798E">
              <w:rPr>
                <w:rFonts w:hint="eastAsia"/>
              </w:rPr>
              <w:t>有碎片化的理解</w:t>
            </w:r>
            <w:r w:rsidR="00DA5386">
              <w:rPr>
                <w:rFonts w:hint="eastAsia"/>
              </w:rPr>
              <w:t>。</w:t>
            </w:r>
          </w:p>
          <w:p w:rsidR="00AA798E" w:rsidRPr="00AA798E" w:rsidRDefault="00AA798E" w:rsidP="00AA798E"/>
          <w:p w:rsidR="00AA798E" w:rsidRPr="00AA798E" w:rsidRDefault="00AA798E" w:rsidP="00AA798E"/>
        </w:tc>
        <w:tc>
          <w:tcPr>
            <w:tcW w:w="1501" w:type="dxa"/>
            <w:shd w:val="clear" w:color="auto" w:fill="auto"/>
          </w:tcPr>
          <w:p w:rsidR="00AA798E" w:rsidRPr="00AA798E" w:rsidRDefault="00AA798E" w:rsidP="00AA798E">
            <w:r w:rsidRPr="00AA798E">
              <w:rPr>
                <w:rFonts w:hint="eastAsia"/>
              </w:rPr>
              <w:lastRenderedPageBreak/>
              <w:t>1.</w:t>
            </w:r>
            <w:r w:rsidR="00867A65" w:rsidRPr="00AA798E">
              <w:rPr>
                <w:rFonts w:hint="eastAsia"/>
              </w:rPr>
              <w:t xml:space="preserve"> </w:t>
            </w:r>
            <w:r w:rsidR="00867A65" w:rsidRPr="00AA798E">
              <w:rPr>
                <w:rFonts w:hint="eastAsia"/>
              </w:rPr>
              <w:t>对</w:t>
            </w:r>
            <w:r w:rsidR="00867A65">
              <w:rPr>
                <w:rFonts w:hint="eastAsia"/>
              </w:rPr>
              <w:t>有机合成路线</w:t>
            </w:r>
            <w:r w:rsidR="00867A65">
              <w:t>设计过程中所涉及的逆合</w:t>
            </w:r>
            <w:r w:rsidR="00867A65">
              <w:rPr>
                <w:rFonts w:hint="eastAsia"/>
              </w:rPr>
              <w:t>成</w:t>
            </w:r>
            <w:r w:rsidR="00867A65">
              <w:t>等基本</w:t>
            </w:r>
            <w:r w:rsidR="00867A65">
              <w:lastRenderedPageBreak/>
              <w:t>策略</w:t>
            </w:r>
            <w:r w:rsidRPr="00AA798E">
              <w:rPr>
                <w:rFonts w:hint="eastAsia"/>
              </w:rPr>
              <w:t>能理解，但不完整</w:t>
            </w:r>
            <w:r w:rsidR="00DA5386">
              <w:rPr>
                <w:rFonts w:hint="eastAsia"/>
              </w:rPr>
              <w:t>。</w:t>
            </w:r>
          </w:p>
          <w:p w:rsidR="00AA798E" w:rsidRPr="00AA798E" w:rsidRDefault="00AA798E" w:rsidP="00AA798E"/>
        </w:tc>
        <w:tc>
          <w:tcPr>
            <w:tcW w:w="1571" w:type="dxa"/>
            <w:shd w:val="clear" w:color="auto" w:fill="auto"/>
          </w:tcPr>
          <w:p w:rsidR="00AA798E" w:rsidRPr="00AA798E" w:rsidRDefault="00AA798E" w:rsidP="00AA798E">
            <w:r w:rsidRPr="00AA798E">
              <w:rPr>
                <w:rFonts w:hint="eastAsia"/>
              </w:rPr>
              <w:lastRenderedPageBreak/>
              <w:t>1.</w:t>
            </w:r>
            <w:r w:rsidR="00867A65" w:rsidRPr="00AA798E">
              <w:rPr>
                <w:rFonts w:hint="eastAsia"/>
              </w:rPr>
              <w:t xml:space="preserve"> </w:t>
            </w:r>
            <w:r w:rsidR="00867A65" w:rsidRPr="00AA798E">
              <w:rPr>
                <w:rFonts w:hint="eastAsia"/>
              </w:rPr>
              <w:t>对</w:t>
            </w:r>
            <w:r w:rsidR="00867A65">
              <w:rPr>
                <w:rFonts w:hint="eastAsia"/>
              </w:rPr>
              <w:t>有机合成路线</w:t>
            </w:r>
            <w:r w:rsidR="00867A65">
              <w:t>设计过程中所涉及的逆合</w:t>
            </w:r>
            <w:r w:rsidR="00867A65">
              <w:rPr>
                <w:rFonts w:hint="eastAsia"/>
              </w:rPr>
              <w:t>成</w:t>
            </w:r>
            <w:r w:rsidR="00867A65">
              <w:t>等基本策</w:t>
            </w:r>
            <w:r w:rsidR="00867A65">
              <w:lastRenderedPageBreak/>
              <w:t>略</w:t>
            </w:r>
            <w:r w:rsidRPr="00AA798E">
              <w:rPr>
                <w:rFonts w:hint="eastAsia"/>
              </w:rPr>
              <w:t>能完整理解，但不系统，存在断点。</w:t>
            </w:r>
          </w:p>
          <w:p w:rsidR="00AA798E" w:rsidRPr="00AA798E" w:rsidRDefault="00AA798E" w:rsidP="00AA798E"/>
        </w:tc>
        <w:tc>
          <w:tcPr>
            <w:tcW w:w="1570" w:type="dxa"/>
            <w:shd w:val="clear" w:color="auto" w:fill="auto"/>
          </w:tcPr>
          <w:p w:rsidR="00AA798E" w:rsidRPr="00AA798E" w:rsidRDefault="00AA798E" w:rsidP="00AA798E">
            <w:r w:rsidRPr="00AA798E">
              <w:rPr>
                <w:rFonts w:hint="eastAsia"/>
              </w:rPr>
              <w:lastRenderedPageBreak/>
              <w:t>1.</w:t>
            </w:r>
            <w:r w:rsidR="00867A65" w:rsidRPr="00AA798E">
              <w:rPr>
                <w:rFonts w:hint="eastAsia"/>
              </w:rPr>
              <w:t xml:space="preserve"> </w:t>
            </w:r>
            <w:r w:rsidR="00867A65" w:rsidRPr="00AA798E">
              <w:rPr>
                <w:rFonts w:hint="eastAsia"/>
              </w:rPr>
              <w:t>对</w:t>
            </w:r>
            <w:r w:rsidR="00867A65">
              <w:rPr>
                <w:rFonts w:hint="eastAsia"/>
              </w:rPr>
              <w:t>有机合成路线</w:t>
            </w:r>
            <w:r w:rsidR="00867A65">
              <w:t>设计过程中所涉及的逆合</w:t>
            </w:r>
            <w:r w:rsidR="00867A65">
              <w:rPr>
                <w:rFonts w:hint="eastAsia"/>
              </w:rPr>
              <w:t>成</w:t>
            </w:r>
            <w:r w:rsidR="00867A65">
              <w:t>等基本策</w:t>
            </w:r>
            <w:r w:rsidR="00867A65">
              <w:lastRenderedPageBreak/>
              <w:t>略</w:t>
            </w:r>
            <w:r w:rsidRPr="00AA798E">
              <w:rPr>
                <w:rFonts w:hint="eastAsia"/>
              </w:rPr>
              <w:t>能完整系统地理解</w:t>
            </w:r>
            <w:r w:rsidR="00DA5386">
              <w:rPr>
                <w:rFonts w:hint="eastAsia"/>
              </w:rPr>
              <w:t>。</w:t>
            </w:r>
          </w:p>
          <w:p w:rsidR="00AA798E" w:rsidRPr="00AA798E" w:rsidRDefault="00AA798E" w:rsidP="00AA798E"/>
        </w:tc>
      </w:tr>
      <w:tr w:rsidR="00F73E33" w:rsidRPr="00AA798E" w:rsidTr="002C7EEF">
        <w:trPr>
          <w:trHeight w:val="550"/>
        </w:trPr>
        <w:tc>
          <w:tcPr>
            <w:tcW w:w="2054" w:type="dxa"/>
            <w:shd w:val="clear" w:color="auto" w:fill="auto"/>
          </w:tcPr>
          <w:p w:rsidR="00F73E33" w:rsidRPr="007C4EB2" w:rsidRDefault="004765E0" w:rsidP="001F55E7">
            <w:pPr>
              <w:spacing w:line="300" w:lineRule="auto"/>
            </w:pPr>
            <w:r>
              <w:rPr>
                <w:szCs w:val="21"/>
              </w:rPr>
              <w:lastRenderedPageBreak/>
              <w:t>3</w:t>
            </w:r>
            <w:r w:rsidR="00F73E33" w:rsidRPr="007C4EB2">
              <w:rPr>
                <w:szCs w:val="21"/>
              </w:rPr>
              <w:t xml:space="preserve">. </w:t>
            </w:r>
            <w:r w:rsidR="00F73E33" w:rsidRPr="007C4EB2">
              <w:rPr>
                <w:szCs w:val="21"/>
              </w:rPr>
              <w:t>通过学习本课程，学生应该具备</w:t>
            </w:r>
            <w:r w:rsidR="00F73E33">
              <w:rPr>
                <w:rFonts w:hint="eastAsia"/>
                <w:szCs w:val="21"/>
              </w:rPr>
              <w:t>设计</w:t>
            </w:r>
            <w:r w:rsidR="00F73E33">
              <w:rPr>
                <w:szCs w:val="21"/>
              </w:rPr>
              <w:t>新型</w:t>
            </w:r>
            <w:r w:rsidR="001F55E7">
              <w:rPr>
                <w:rFonts w:hint="eastAsia"/>
                <w:szCs w:val="21"/>
              </w:rPr>
              <w:t>功能</w:t>
            </w:r>
            <w:r w:rsidR="001F55E7">
              <w:rPr>
                <w:szCs w:val="21"/>
              </w:rPr>
              <w:t>有机分子</w:t>
            </w:r>
            <w:r w:rsidR="00F73E33">
              <w:rPr>
                <w:szCs w:val="21"/>
              </w:rPr>
              <w:t>的能力，</w:t>
            </w:r>
            <w:r w:rsidR="00F73E33">
              <w:rPr>
                <w:rFonts w:hint="eastAsia"/>
                <w:szCs w:val="21"/>
              </w:rPr>
              <w:t>并</w:t>
            </w:r>
            <w:r w:rsidR="00F73E33">
              <w:rPr>
                <w:szCs w:val="21"/>
              </w:rPr>
              <w:t>可以</w:t>
            </w:r>
            <w:r w:rsidR="00F73E33" w:rsidRPr="007C4EB2">
              <w:rPr>
                <w:szCs w:val="21"/>
              </w:rPr>
              <w:t>发现问题、分析问题和解决问题。</w:t>
            </w:r>
          </w:p>
        </w:tc>
        <w:tc>
          <w:tcPr>
            <w:tcW w:w="1600" w:type="dxa"/>
          </w:tcPr>
          <w:p w:rsidR="00F73E33" w:rsidRPr="007C4EB2" w:rsidRDefault="00F73E33" w:rsidP="00F73E33">
            <w:pPr>
              <w:spacing w:line="300" w:lineRule="auto"/>
            </w:pPr>
            <w:r w:rsidRPr="007C4EB2">
              <w:t>1.</w:t>
            </w:r>
            <w:r>
              <w:t xml:space="preserve"> </w:t>
            </w:r>
            <w:r w:rsidRPr="007C4EB2">
              <w:t>完全不知道，或对</w:t>
            </w:r>
            <w:r w:rsidR="001F55E7">
              <w:rPr>
                <w:rFonts w:hint="eastAsia"/>
              </w:rPr>
              <w:t>有机分子</w:t>
            </w:r>
            <w:r>
              <w:t>的设计与原理</w:t>
            </w:r>
            <w:r w:rsidRPr="007C4EB2">
              <w:t>，有碎片化的理解</w:t>
            </w:r>
            <w:r>
              <w:rPr>
                <w:rFonts w:hint="eastAsia"/>
              </w:rPr>
              <w:t>。</w:t>
            </w:r>
          </w:p>
          <w:p w:rsidR="00F73E33" w:rsidRPr="007C4EB2" w:rsidRDefault="00F73E33" w:rsidP="001F55E7">
            <w:pPr>
              <w:spacing w:line="300" w:lineRule="auto"/>
            </w:pPr>
            <w:r w:rsidRPr="007C4EB2">
              <w:t>2.</w:t>
            </w:r>
            <w:r>
              <w:t xml:space="preserve"> </w:t>
            </w:r>
            <w:r w:rsidRPr="007C4EB2">
              <w:t>完全没能力</w:t>
            </w:r>
            <w:r>
              <w:rPr>
                <w:rFonts w:hint="eastAsia"/>
              </w:rPr>
              <w:t>设计</w:t>
            </w:r>
            <w:r w:rsidR="001F55E7">
              <w:rPr>
                <w:rFonts w:hint="eastAsia"/>
              </w:rPr>
              <w:t>有机分子</w:t>
            </w:r>
            <w:r w:rsidRPr="007C4EB2">
              <w:t>，或能够运用零碎的</w:t>
            </w:r>
            <w:r w:rsidR="001F55E7">
              <w:rPr>
                <w:rFonts w:hint="eastAsia"/>
              </w:rPr>
              <w:t>有机</w:t>
            </w:r>
            <w:r>
              <w:rPr>
                <w:rFonts w:hint="eastAsia"/>
              </w:rPr>
              <w:t>化学</w:t>
            </w:r>
            <w:r w:rsidRPr="007C4EB2">
              <w:t>原理，</w:t>
            </w:r>
            <w:r>
              <w:rPr>
                <w:rFonts w:hint="eastAsia"/>
              </w:rPr>
              <w:t>设计功能</w:t>
            </w:r>
            <w:r>
              <w:t>简单的</w:t>
            </w:r>
            <w:r w:rsidR="001F55E7">
              <w:rPr>
                <w:rFonts w:hint="eastAsia"/>
              </w:rPr>
              <w:t>有机</w:t>
            </w:r>
            <w:r>
              <w:t>分子体系</w:t>
            </w:r>
            <w:r>
              <w:rPr>
                <w:rFonts w:hint="eastAsia"/>
              </w:rPr>
              <w:t>。</w:t>
            </w:r>
          </w:p>
        </w:tc>
        <w:tc>
          <w:tcPr>
            <w:tcW w:w="1501" w:type="dxa"/>
          </w:tcPr>
          <w:p w:rsidR="00F73E33" w:rsidRPr="007C4EB2" w:rsidRDefault="00F73E33" w:rsidP="00F73E33">
            <w:pPr>
              <w:spacing w:line="300" w:lineRule="auto"/>
            </w:pPr>
            <w:r w:rsidRPr="007C4EB2">
              <w:t>1.</w:t>
            </w:r>
            <w:r>
              <w:t xml:space="preserve"> </w:t>
            </w:r>
            <w:r>
              <w:rPr>
                <w:rFonts w:hint="eastAsia"/>
              </w:rPr>
              <w:t>对</w:t>
            </w:r>
            <w:r w:rsidR="002F11F2">
              <w:rPr>
                <w:rFonts w:hint="eastAsia"/>
              </w:rPr>
              <w:t>有机分子</w:t>
            </w:r>
            <w:r>
              <w:t>的设计与原理</w:t>
            </w:r>
            <w:r w:rsidRPr="007C4EB2">
              <w:t>能理解，但不完整</w:t>
            </w:r>
            <w:r>
              <w:rPr>
                <w:rFonts w:hint="eastAsia"/>
              </w:rPr>
              <w:t>。</w:t>
            </w:r>
          </w:p>
          <w:p w:rsidR="00F73E33" w:rsidRPr="007C4EB2" w:rsidRDefault="00F73E33" w:rsidP="002F11F2">
            <w:pPr>
              <w:spacing w:line="300" w:lineRule="auto"/>
            </w:pPr>
            <w:r w:rsidRPr="007C4EB2">
              <w:t>2.</w:t>
            </w:r>
            <w:r>
              <w:t xml:space="preserve"> </w:t>
            </w:r>
            <w:r w:rsidRPr="007C4EB2">
              <w:t>整体上具备</w:t>
            </w:r>
            <w:r>
              <w:rPr>
                <w:rFonts w:hint="eastAsia"/>
              </w:rPr>
              <w:t>设计</w:t>
            </w:r>
            <w:r w:rsidR="002F11F2">
              <w:rPr>
                <w:rFonts w:hint="eastAsia"/>
              </w:rPr>
              <w:t>功能有机分子</w:t>
            </w:r>
            <w:r>
              <w:rPr>
                <w:rFonts w:hint="eastAsia"/>
              </w:rPr>
              <w:t>的</w:t>
            </w:r>
            <w:r>
              <w:t>能力</w:t>
            </w:r>
            <w:r w:rsidRPr="007C4EB2">
              <w:t>，</w:t>
            </w:r>
            <w:r w:rsidR="00DA5386">
              <w:t>具有</w:t>
            </w:r>
            <w:r w:rsidRPr="007C4EB2">
              <w:t>分析解决</w:t>
            </w:r>
            <w:r w:rsidR="00DA5386">
              <w:rPr>
                <w:rFonts w:hint="eastAsia"/>
              </w:rPr>
              <w:t>发现</w:t>
            </w:r>
            <w:r>
              <w:rPr>
                <w:rFonts w:hint="eastAsia"/>
              </w:rPr>
              <w:t>新</w:t>
            </w:r>
            <w:r w:rsidRPr="007C4EB2">
              <w:t>问题的能力，但缺乏系统性。</w:t>
            </w:r>
          </w:p>
        </w:tc>
        <w:tc>
          <w:tcPr>
            <w:tcW w:w="1571" w:type="dxa"/>
          </w:tcPr>
          <w:p w:rsidR="00F73E33" w:rsidRPr="007C4EB2" w:rsidRDefault="00F73E33" w:rsidP="00F73E33">
            <w:pPr>
              <w:spacing w:line="300" w:lineRule="auto"/>
            </w:pPr>
            <w:r w:rsidRPr="007C4EB2">
              <w:t>1.</w:t>
            </w:r>
            <w:r>
              <w:t xml:space="preserve"> </w:t>
            </w:r>
            <w:r w:rsidRPr="007C4EB2">
              <w:t>对</w:t>
            </w:r>
            <w:r w:rsidR="002F11F2">
              <w:rPr>
                <w:rFonts w:hint="eastAsia"/>
              </w:rPr>
              <w:t>有机分子</w:t>
            </w:r>
            <w:r>
              <w:t>的设计与原理</w:t>
            </w:r>
            <w:r w:rsidRPr="007C4EB2">
              <w:t>能完整理解，但不系统，存在断点。</w:t>
            </w:r>
          </w:p>
          <w:p w:rsidR="00F73E33" w:rsidRPr="007C4EB2" w:rsidRDefault="00F73E33" w:rsidP="002F11F2">
            <w:pPr>
              <w:spacing w:line="300" w:lineRule="auto"/>
            </w:pPr>
            <w:r w:rsidRPr="007C4EB2">
              <w:t>2.</w:t>
            </w:r>
            <w:r>
              <w:t xml:space="preserve"> </w:t>
            </w:r>
            <w:r w:rsidRPr="007C4EB2">
              <w:t>整体上具备</w:t>
            </w:r>
            <w:r>
              <w:rPr>
                <w:rFonts w:hint="eastAsia"/>
              </w:rPr>
              <w:t>设计</w:t>
            </w:r>
            <w:r w:rsidR="002F11F2">
              <w:rPr>
                <w:rFonts w:hint="eastAsia"/>
              </w:rPr>
              <w:t>功能有机分子</w:t>
            </w:r>
            <w:r>
              <w:rPr>
                <w:rFonts w:hint="eastAsia"/>
              </w:rPr>
              <w:t>的能力</w:t>
            </w:r>
            <w:r w:rsidRPr="007C4EB2">
              <w:t>，分析解决</w:t>
            </w:r>
            <w:r>
              <w:rPr>
                <w:rFonts w:hint="eastAsia"/>
              </w:rPr>
              <w:t>发现新</w:t>
            </w:r>
            <w:r w:rsidRPr="007C4EB2">
              <w:t>问题的能力，有一定的系统性，但系统性方面存在断点。</w:t>
            </w:r>
          </w:p>
        </w:tc>
        <w:tc>
          <w:tcPr>
            <w:tcW w:w="1570" w:type="dxa"/>
            <w:shd w:val="clear" w:color="auto" w:fill="auto"/>
          </w:tcPr>
          <w:p w:rsidR="002F11F2" w:rsidRPr="002F11F2" w:rsidRDefault="002F11F2" w:rsidP="002F11F2">
            <w:r w:rsidRPr="002F11F2">
              <w:t xml:space="preserve">1. </w:t>
            </w:r>
            <w:r w:rsidRPr="002F11F2">
              <w:t>对</w:t>
            </w:r>
            <w:r>
              <w:rPr>
                <w:rFonts w:hint="eastAsia"/>
              </w:rPr>
              <w:t>有机分子</w:t>
            </w:r>
            <w:r w:rsidRPr="002F11F2">
              <w:t>的设计与原理能完整系统地理解</w:t>
            </w:r>
            <w:r w:rsidRPr="002F11F2">
              <w:rPr>
                <w:rFonts w:hint="eastAsia"/>
              </w:rPr>
              <w:t>。</w:t>
            </w:r>
          </w:p>
          <w:p w:rsidR="00F73E33" w:rsidRPr="00AA798E" w:rsidRDefault="002F11F2" w:rsidP="002F11F2">
            <w:r w:rsidRPr="002F11F2">
              <w:t xml:space="preserve">2. </w:t>
            </w:r>
            <w:r w:rsidRPr="002F11F2">
              <w:t>具备</w:t>
            </w:r>
            <w:r w:rsidRPr="002F11F2">
              <w:rPr>
                <w:rFonts w:hint="eastAsia"/>
              </w:rPr>
              <w:t>设计</w:t>
            </w:r>
            <w:r>
              <w:rPr>
                <w:rFonts w:hint="eastAsia"/>
              </w:rPr>
              <w:t>功能有机分子</w:t>
            </w:r>
            <w:r w:rsidRPr="002F11F2">
              <w:rPr>
                <w:rFonts w:hint="eastAsia"/>
              </w:rPr>
              <w:t>的能力</w:t>
            </w:r>
            <w:r w:rsidRPr="002F11F2">
              <w:t>，</w:t>
            </w:r>
            <w:r w:rsidR="00DA5386">
              <w:t>具备</w:t>
            </w:r>
            <w:r w:rsidRPr="002F11F2">
              <w:t>分析解决</w:t>
            </w:r>
            <w:r w:rsidRPr="002F11F2">
              <w:rPr>
                <w:rFonts w:hint="eastAsia"/>
              </w:rPr>
              <w:t>发现新</w:t>
            </w:r>
            <w:r w:rsidRPr="002F11F2">
              <w:t>问题的能力。</w:t>
            </w:r>
          </w:p>
        </w:tc>
      </w:tr>
    </w:tbl>
    <w:p w:rsidR="00F73E33" w:rsidRDefault="00F73E33" w:rsidP="00F73E33">
      <w:pPr>
        <w:rPr>
          <w:b/>
        </w:rPr>
      </w:pPr>
    </w:p>
    <w:p w:rsidR="00AA798E" w:rsidRDefault="00AA798E" w:rsidP="00AA798E">
      <w:pPr>
        <w:numPr>
          <w:ilvl w:val="0"/>
          <w:numId w:val="4"/>
        </w:numPr>
        <w:rPr>
          <w:b/>
        </w:rPr>
      </w:pPr>
      <w:r w:rsidRPr="00AA798E">
        <w:rPr>
          <w:rFonts w:hint="eastAsia"/>
          <w:b/>
        </w:rPr>
        <w:t>课程教学目标与所支撑的毕业要求对应关系</w:t>
      </w:r>
    </w:p>
    <w:p w:rsidR="00F73E33" w:rsidRPr="00AA798E" w:rsidRDefault="00F73E33" w:rsidP="00F73E33">
      <w:pPr>
        <w:ind w:left="36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414"/>
        <w:gridCol w:w="4007"/>
      </w:tblGrid>
      <w:tr w:rsidR="00AA798E" w:rsidRPr="00AA798E" w:rsidTr="00C60058">
        <w:trPr>
          <w:trHeight w:val="390"/>
        </w:trPr>
        <w:tc>
          <w:tcPr>
            <w:tcW w:w="1101" w:type="dxa"/>
            <w:vMerge w:val="restart"/>
            <w:shd w:val="clear" w:color="auto" w:fill="auto"/>
          </w:tcPr>
          <w:p w:rsidR="00AA798E" w:rsidRPr="00AA798E" w:rsidRDefault="00AA798E" w:rsidP="00AA798E">
            <w:r w:rsidRPr="00AA798E">
              <w:rPr>
                <w:rFonts w:hint="eastAsia"/>
              </w:rPr>
              <w:t>毕业要求（指标点）编号</w:t>
            </w:r>
          </w:p>
        </w:tc>
        <w:tc>
          <w:tcPr>
            <w:tcW w:w="3417" w:type="dxa"/>
            <w:vMerge w:val="restart"/>
            <w:shd w:val="clear" w:color="auto" w:fill="auto"/>
          </w:tcPr>
          <w:p w:rsidR="00AA798E" w:rsidRPr="00AA798E" w:rsidRDefault="00AA798E" w:rsidP="00AA798E">
            <w:r w:rsidRPr="00AA798E">
              <w:rPr>
                <w:rFonts w:hint="eastAsia"/>
              </w:rPr>
              <w:t>毕业要求（指标点）内容</w:t>
            </w:r>
          </w:p>
          <w:p w:rsidR="00AA798E" w:rsidRPr="00AA798E" w:rsidRDefault="00AA798E" w:rsidP="00AA798E"/>
        </w:tc>
        <w:tc>
          <w:tcPr>
            <w:tcW w:w="4010" w:type="dxa"/>
            <w:vMerge w:val="restart"/>
            <w:shd w:val="clear" w:color="auto" w:fill="auto"/>
          </w:tcPr>
          <w:p w:rsidR="00AA798E" w:rsidRPr="00AA798E" w:rsidRDefault="00AA798E" w:rsidP="00AA798E">
            <w:r w:rsidRPr="00AA798E">
              <w:rPr>
                <w:rFonts w:hint="eastAsia"/>
              </w:rPr>
              <w:t>课程教学目标（给出知识能力素养各方面的的具体教学结果）</w:t>
            </w:r>
          </w:p>
        </w:tc>
      </w:tr>
      <w:tr w:rsidR="00AA798E" w:rsidRPr="00AA798E" w:rsidTr="00C60058">
        <w:trPr>
          <w:trHeight w:val="390"/>
        </w:trPr>
        <w:tc>
          <w:tcPr>
            <w:tcW w:w="1101" w:type="dxa"/>
            <w:vMerge/>
            <w:shd w:val="clear" w:color="auto" w:fill="auto"/>
          </w:tcPr>
          <w:p w:rsidR="00AA798E" w:rsidRPr="00AA798E" w:rsidRDefault="00AA798E" w:rsidP="00AA798E"/>
        </w:tc>
        <w:tc>
          <w:tcPr>
            <w:tcW w:w="3417" w:type="dxa"/>
            <w:vMerge/>
            <w:shd w:val="clear" w:color="auto" w:fill="auto"/>
          </w:tcPr>
          <w:p w:rsidR="00AA798E" w:rsidRPr="00AA798E" w:rsidRDefault="00AA798E" w:rsidP="00AA798E"/>
        </w:tc>
        <w:tc>
          <w:tcPr>
            <w:tcW w:w="4010" w:type="dxa"/>
            <w:vMerge/>
            <w:shd w:val="clear" w:color="auto" w:fill="auto"/>
          </w:tcPr>
          <w:p w:rsidR="00AA798E" w:rsidRPr="00AA798E" w:rsidRDefault="00AA798E" w:rsidP="00AA798E"/>
        </w:tc>
      </w:tr>
      <w:tr w:rsidR="00AA798E" w:rsidRPr="00AA798E" w:rsidTr="00C60058">
        <w:trPr>
          <w:trHeight w:val="20"/>
        </w:trPr>
        <w:tc>
          <w:tcPr>
            <w:tcW w:w="1101" w:type="dxa"/>
            <w:shd w:val="clear" w:color="auto" w:fill="auto"/>
          </w:tcPr>
          <w:p w:rsidR="00AA798E" w:rsidRPr="00AA798E" w:rsidRDefault="00AA798E" w:rsidP="00AA798E"/>
        </w:tc>
        <w:tc>
          <w:tcPr>
            <w:tcW w:w="3417" w:type="dxa"/>
            <w:shd w:val="clear" w:color="auto" w:fill="auto"/>
          </w:tcPr>
          <w:p w:rsidR="00AA798E" w:rsidRPr="00AA798E" w:rsidRDefault="00AA798E" w:rsidP="00AA798E"/>
        </w:tc>
        <w:tc>
          <w:tcPr>
            <w:tcW w:w="4010" w:type="dxa"/>
            <w:shd w:val="clear" w:color="auto" w:fill="auto"/>
          </w:tcPr>
          <w:p w:rsidR="00AA798E" w:rsidRPr="00AA798E" w:rsidRDefault="00AA798E" w:rsidP="00AA798E"/>
        </w:tc>
      </w:tr>
      <w:tr w:rsidR="00AA798E" w:rsidRPr="00AA798E" w:rsidTr="00C60058">
        <w:trPr>
          <w:trHeight w:val="20"/>
        </w:trPr>
        <w:tc>
          <w:tcPr>
            <w:tcW w:w="1101" w:type="dxa"/>
            <w:shd w:val="clear" w:color="auto" w:fill="auto"/>
          </w:tcPr>
          <w:p w:rsidR="00AA798E" w:rsidRPr="00AA798E" w:rsidRDefault="00AA798E" w:rsidP="00AA798E"/>
        </w:tc>
        <w:tc>
          <w:tcPr>
            <w:tcW w:w="3417" w:type="dxa"/>
            <w:shd w:val="clear" w:color="auto" w:fill="auto"/>
          </w:tcPr>
          <w:p w:rsidR="00AA798E" w:rsidRPr="00AA798E" w:rsidRDefault="00AA798E" w:rsidP="00AA798E"/>
        </w:tc>
        <w:tc>
          <w:tcPr>
            <w:tcW w:w="4010" w:type="dxa"/>
            <w:shd w:val="clear" w:color="auto" w:fill="auto"/>
          </w:tcPr>
          <w:p w:rsidR="00AA798E" w:rsidRPr="00AA798E" w:rsidRDefault="00AA798E" w:rsidP="00AA798E"/>
        </w:tc>
      </w:tr>
      <w:tr w:rsidR="00AA798E" w:rsidRPr="00AA798E" w:rsidTr="00C60058">
        <w:trPr>
          <w:trHeight w:val="20"/>
        </w:trPr>
        <w:tc>
          <w:tcPr>
            <w:tcW w:w="1101" w:type="dxa"/>
            <w:shd w:val="clear" w:color="auto" w:fill="auto"/>
          </w:tcPr>
          <w:p w:rsidR="00AA798E" w:rsidRPr="00AA798E" w:rsidRDefault="00AA798E" w:rsidP="00AA798E"/>
        </w:tc>
        <w:tc>
          <w:tcPr>
            <w:tcW w:w="3417" w:type="dxa"/>
            <w:shd w:val="clear" w:color="auto" w:fill="auto"/>
          </w:tcPr>
          <w:p w:rsidR="00AA798E" w:rsidRPr="00AA798E" w:rsidRDefault="00AA798E" w:rsidP="00AA798E"/>
        </w:tc>
        <w:tc>
          <w:tcPr>
            <w:tcW w:w="4010" w:type="dxa"/>
            <w:shd w:val="clear" w:color="auto" w:fill="auto"/>
          </w:tcPr>
          <w:p w:rsidR="00AA798E" w:rsidRPr="00AA798E" w:rsidRDefault="00AA798E" w:rsidP="00AA798E"/>
        </w:tc>
      </w:tr>
    </w:tbl>
    <w:p w:rsidR="00CC677C" w:rsidRDefault="00CC677C" w:rsidP="00CC677C">
      <w:pPr>
        <w:ind w:left="360"/>
        <w:rPr>
          <w:b/>
        </w:rPr>
      </w:pPr>
    </w:p>
    <w:p w:rsidR="00AA798E" w:rsidRDefault="00AA798E" w:rsidP="00AA798E">
      <w:pPr>
        <w:numPr>
          <w:ilvl w:val="0"/>
          <w:numId w:val="4"/>
        </w:numPr>
        <w:rPr>
          <w:b/>
        </w:rPr>
      </w:pPr>
      <w:r w:rsidRPr="00AA798E">
        <w:rPr>
          <w:rFonts w:hint="eastAsia"/>
          <w:b/>
        </w:rPr>
        <w:t>教学内容、学时分配、与进度安排</w:t>
      </w:r>
    </w:p>
    <w:p w:rsidR="00F73E33" w:rsidRPr="00AA798E" w:rsidRDefault="00F73E33" w:rsidP="00F73E33">
      <w:pPr>
        <w:ind w:left="36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1243"/>
        <w:gridCol w:w="1115"/>
        <w:gridCol w:w="2530"/>
      </w:tblGrid>
      <w:tr w:rsidR="00AA798E" w:rsidRPr="00AA798E" w:rsidTr="00EF5AA8">
        <w:tc>
          <w:tcPr>
            <w:tcW w:w="3408" w:type="dxa"/>
            <w:shd w:val="clear" w:color="auto" w:fill="auto"/>
          </w:tcPr>
          <w:p w:rsidR="00AA798E" w:rsidRPr="00EF5AA8" w:rsidRDefault="00AA798E" w:rsidP="00AA798E">
            <w:pPr>
              <w:rPr>
                <w:szCs w:val="21"/>
              </w:rPr>
            </w:pPr>
            <w:r w:rsidRPr="00EF5AA8">
              <w:rPr>
                <w:rFonts w:hint="eastAsia"/>
                <w:szCs w:val="21"/>
              </w:rPr>
              <w:t>教学内容</w:t>
            </w:r>
          </w:p>
        </w:tc>
        <w:tc>
          <w:tcPr>
            <w:tcW w:w="1243" w:type="dxa"/>
            <w:shd w:val="clear" w:color="auto" w:fill="auto"/>
          </w:tcPr>
          <w:p w:rsidR="00AA798E" w:rsidRPr="00EF5AA8" w:rsidRDefault="00AA798E" w:rsidP="00AA798E">
            <w:pPr>
              <w:rPr>
                <w:szCs w:val="21"/>
              </w:rPr>
            </w:pPr>
            <w:r w:rsidRPr="00EF5AA8">
              <w:rPr>
                <w:rFonts w:hint="eastAsia"/>
                <w:szCs w:val="21"/>
              </w:rPr>
              <w:t>学时分配</w:t>
            </w:r>
          </w:p>
        </w:tc>
        <w:tc>
          <w:tcPr>
            <w:tcW w:w="1115" w:type="dxa"/>
            <w:shd w:val="clear" w:color="auto" w:fill="auto"/>
          </w:tcPr>
          <w:p w:rsidR="00AA798E" w:rsidRPr="00EF5AA8" w:rsidRDefault="00AA798E" w:rsidP="00AA798E">
            <w:pPr>
              <w:rPr>
                <w:szCs w:val="21"/>
              </w:rPr>
            </w:pPr>
            <w:r w:rsidRPr="00EF5AA8">
              <w:rPr>
                <w:rFonts w:hint="eastAsia"/>
                <w:szCs w:val="21"/>
              </w:rPr>
              <w:t>所支撑的</w:t>
            </w:r>
            <w:r w:rsidRPr="00EF5AA8">
              <w:rPr>
                <w:rFonts w:hint="eastAsia"/>
                <w:szCs w:val="21"/>
              </w:rPr>
              <w:lastRenderedPageBreak/>
              <w:t>课程教学目标</w:t>
            </w:r>
          </w:p>
        </w:tc>
        <w:tc>
          <w:tcPr>
            <w:tcW w:w="2530" w:type="dxa"/>
            <w:shd w:val="clear" w:color="auto" w:fill="auto"/>
          </w:tcPr>
          <w:p w:rsidR="00AA798E" w:rsidRPr="00EF5AA8" w:rsidRDefault="00AA798E" w:rsidP="00AA798E">
            <w:pPr>
              <w:rPr>
                <w:szCs w:val="21"/>
              </w:rPr>
            </w:pPr>
            <w:r w:rsidRPr="00EF5AA8">
              <w:rPr>
                <w:rFonts w:hint="eastAsia"/>
                <w:szCs w:val="21"/>
              </w:rPr>
              <w:lastRenderedPageBreak/>
              <w:t>教学方法与策略（可结合</w:t>
            </w:r>
            <w:r w:rsidRPr="00EF5AA8">
              <w:rPr>
                <w:rFonts w:hint="eastAsia"/>
                <w:szCs w:val="21"/>
              </w:rPr>
              <w:lastRenderedPageBreak/>
              <w:t>教学形式描述）（选填）</w:t>
            </w:r>
          </w:p>
        </w:tc>
      </w:tr>
      <w:tr w:rsidR="00AA798E" w:rsidRPr="00AA798E" w:rsidTr="00EF5AA8">
        <w:tc>
          <w:tcPr>
            <w:tcW w:w="3408" w:type="dxa"/>
            <w:shd w:val="clear" w:color="auto" w:fill="auto"/>
          </w:tcPr>
          <w:p w:rsidR="002F4340" w:rsidRPr="002F4340" w:rsidRDefault="002F4340" w:rsidP="002F4340">
            <w:pPr>
              <w:spacing w:line="360" w:lineRule="auto"/>
              <w:jc w:val="left"/>
              <w:rPr>
                <w:rFonts w:ascii="宋体" w:eastAsia="宋体" w:hAnsi="宋体" w:cs="Times New Roman"/>
                <w:b/>
                <w:szCs w:val="21"/>
              </w:rPr>
            </w:pPr>
            <w:r w:rsidRPr="002F4340">
              <w:rPr>
                <w:rFonts w:ascii="宋体" w:eastAsia="宋体" w:hAnsi="宋体" w:cs="Times New Roman" w:hint="eastAsia"/>
                <w:b/>
                <w:szCs w:val="21"/>
              </w:rPr>
              <w:lastRenderedPageBreak/>
              <w:t>第一章绪论</w:t>
            </w:r>
          </w:p>
          <w:p w:rsidR="002F4340" w:rsidRPr="002F4340" w:rsidRDefault="002F4340" w:rsidP="002F4340">
            <w:pPr>
              <w:spacing w:line="360" w:lineRule="auto"/>
              <w:ind w:firstLineChars="200" w:firstLine="420"/>
              <w:jc w:val="left"/>
              <w:rPr>
                <w:rFonts w:ascii="宋体" w:eastAsia="宋体" w:hAnsi="宋体" w:cs="Times New Roman"/>
                <w:szCs w:val="21"/>
              </w:rPr>
            </w:pPr>
            <w:r w:rsidRPr="002F4340">
              <w:rPr>
                <w:rFonts w:ascii="宋体" w:eastAsia="宋体" w:hAnsi="宋体" w:cs="Times New Roman" w:hint="eastAsia"/>
                <w:szCs w:val="21"/>
              </w:rPr>
              <w:t>有机合成的目的和任务、发展状况、现代成就及发展趋势</w:t>
            </w:r>
          </w:p>
          <w:p w:rsidR="00AA798E" w:rsidRPr="00EF5AA8" w:rsidRDefault="00AA798E" w:rsidP="00AA798E">
            <w:pPr>
              <w:rPr>
                <w:szCs w:val="21"/>
              </w:rPr>
            </w:pPr>
          </w:p>
        </w:tc>
        <w:tc>
          <w:tcPr>
            <w:tcW w:w="1243" w:type="dxa"/>
            <w:shd w:val="clear" w:color="auto" w:fill="auto"/>
          </w:tcPr>
          <w:p w:rsidR="00AA798E" w:rsidRPr="00EF5AA8" w:rsidRDefault="00EF5AA8" w:rsidP="00AA798E">
            <w:pPr>
              <w:rPr>
                <w:szCs w:val="21"/>
              </w:rPr>
            </w:pPr>
            <w:r>
              <w:rPr>
                <w:szCs w:val="21"/>
              </w:rPr>
              <w:t>2</w:t>
            </w:r>
          </w:p>
        </w:tc>
        <w:tc>
          <w:tcPr>
            <w:tcW w:w="1115" w:type="dxa"/>
            <w:shd w:val="clear" w:color="auto" w:fill="auto"/>
          </w:tcPr>
          <w:p w:rsidR="00AA798E" w:rsidRPr="00EF5AA8" w:rsidRDefault="00AA798E" w:rsidP="00AA798E">
            <w:pPr>
              <w:rPr>
                <w:szCs w:val="21"/>
              </w:rPr>
            </w:pPr>
            <w:r w:rsidRPr="00EF5AA8">
              <w:rPr>
                <w:rFonts w:hint="eastAsia"/>
                <w:szCs w:val="21"/>
              </w:rPr>
              <w:t>1,2</w:t>
            </w:r>
          </w:p>
        </w:tc>
        <w:tc>
          <w:tcPr>
            <w:tcW w:w="2530" w:type="dxa"/>
            <w:shd w:val="clear" w:color="auto" w:fill="auto"/>
          </w:tcPr>
          <w:p w:rsidR="00AA798E" w:rsidRPr="00EF5AA8" w:rsidRDefault="00AA798E" w:rsidP="003730E3">
            <w:pPr>
              <w:rPr>
                <w:szCs w:val="21"/>
              </w:rPr>
            </w:pPr>
            <w:r w:rsidRPr="00EF5AA8">
              <w:rPr>
                <w:rFonts w:hint="eastAsia"/>
                <w:szCs w:val="21"/>
              </w:rPr>
              <w:t>讲授、</w:t>
            </w:r>
            <w:r w:rsidR="003730E3">
              <w:rPr>
                <w:rFonts w:hint="eastAsia"/>
                <w:szCs w:val="21"/>
              </w:rPr>
              <w:t>提问、</w:t>
            </w:r>
            <w:r w:rsidRPr="00EF5AA8">
              <w:rPr>
                <w:rFonts w:hint="eastAsia"/>
                <w:szCs w:val="21"/>
              </w:rPr>
              <w:t>课堂讨论，辅助网络课程资源补充相关拓展知识。</w:t>
            </w:r>
          </w:p>
        </w:tc>
      </w:tr>
      <w:tr w:rsidR="00AA798E" w:rsidRPr="00AA798E" w:rsidTr="00EF5AA8">
        <w:tc>
          <w:tcPr>
            <w:tcW w:w="3408" w:type="dxa"/>
            <w:shd w:val="clear" w:color="auto" w:fill="auto"/>
          </w:tcPr>
          <w:p w:rsidR="002F4340" w:rsidRPr="00EF5AA8" w:rsidRDefault="002F4340" w:rsidP="002F4340">
            <w:pPr>
              <w:rPr>
                <w:b/>
                <w:bCs/>
                <w:szCs w:val="21"/>
              </w:rPr>
            </w:pPr>
            <w:r w:rsidRPr="00EF5AA8">
              <w:rPr>
                <w:rFonts w:hint="eastAsia"/>
                <w:b/>
                <w:bCs/>
                <w:szCs w:val="21"/>
              </w:rPr>
              <w:t>第二章有机合成与路线设计的基础知识</w:t>
            </w:r>
          </w:p>
          <w:p w:rsidR="002F4340" w:rsidRPr="00EF5AA8" w:rsidRDefault="002F4340" w:rsidP="002F4340">
            <w:pPr>
              <w:rPr>
                <w:bCs/>
                <w:szCs w:val="21"/>
              </w:rPr>
            </w:pPr>
            <w:r w:rsidRPr="00EF5AA8">
              <w:rPr>
                <w:rFonts w:hint="eastAsia"/>
                <w:bCs/>
                <w:szCs w:val="21"/>
              </w:rPr>
              <w:t>2</w:t>
            </w:r>
            <w:r w:rsidRPr="00EF5AA8">
              <w:rPr>
                <w:bCs/>
                <w:szCs w:val="21"/>
              </w:rPr>
              <w:t>.1</w:t>
            </w:r>
            <w:r w:rsidRPr="00EF5AA8">
              <w:rPr>
                <w:rFonts w:hint="eastAsia"/>
                <w:bCs/>
                <w:szCs w:val="21"/>
              </w:rPr>
              <w:t>有机合成的要点</w:t>
            </w:r>
          </w:p>
          <w:p w:rsidR="002F4340" w:rsidRPr="00EF5AA8" w:rsidRDefault="002F4340" w:rsidP="002F4340">
            <w:pPr>
              <w:rPr>
                <w:bCs/>
                <w:szCs w:val="21"/>
              </w:rPr>
            </w:pPr>
            <w:r w:rsidRPr="00EF5AA8">
              <w:rPr>
                <w:rFonts w:hint="eastAsia"/>
                <w:bCs/>
                <w:szCs w:val="21"/>
              </w:rPr>
              <w:t>2</w:t>
            </w:r>
            <w:r w:rsidRPr="00EF5AA8">
              <w:rPr>
                <w:bCs/>
                <w:szCs w:val="21"/>
              </w:rPr>
              <w:t>.2</w:t>
            </w:r>
            <w:r w:rsidRPr="00EF5AA8">
              <w:rPr>
                <w:rFonts w:hint="eastAsia"/>
                <w:bCs/>
                <w:szCs w:val="21"/>
              </w:rPr>
              <w:t>有机合成路线设计的基本方法</w:t>
            </w:r>
          </w:p>
          <w:p w:rsidR="002F4340" w:rsidRPr="00EF5AA8" w:rsidRDefault="002F4340" w:rsidP="002F4340">
            <w:pPr>
              <w:rPr>
                <w:bCs/>
                <w:szCs w:val="21"/>
              </w:rPr>
            </w:pPr>
            <w:r w:rsidRPr="00EF5AA8">
              <w:rPr>
                <w:rFonts w:hint="eastAsia"/>
                <w:bCs/>
                <w:szCs w:val="21"/>
              </w:rPr>
              <w:t>2</w:t>
            </w:r>
            <w:r w:rsidRPr="00EF5AA8">
              <w:rPr>
                <w:bCs/>
                <w:szCs w:val="21"/>
              </w:rPr>
              <w:t>.3</w:t>
            </w:r>
            <w:r w:rsidRPr="00EF5AA8">
              <w:rPr>
                <w:rFonts w:hint="eastAsia"/>
                <w:bCs/>
                <w:szCs w:val="21"/>
              </w:rPr>
              <w:t>有机合成反应的选择性与控制</w:t>
            </w:r>
          </w:p>
          <w:p w:rsidR="00AA798E" w:rsidRPr="00EF5AA8" w:rsidRDefault="00AA798E" w:rsidP="00AA798E">
            <w:pPr>
              <w:rPr>
                <w:szCs w:val="21"/>
              </w:rPr>
            </w:pPr>
          </w:p>
        </w:tc>
        <w:tc>
          <w:tcPr>
            <w:tcW w:w="1243" w:type="dxa"/>
            <w:shd w:val="clear" w:color="auto" w:fill="auto"/>
          </w:tcPr>
          <w:p w:rsidR="00AA798E" w:rsidRPr="00EF5AA8" w:rsidRDefault="00EF5AA8" w:rsidP="00AA798E">
            <w:pPr>
              <w:rPr>
                <w:szCs w:val="21"/>
              </w:rPr>
            </w:pPr>
            <w:r>
              <w:rPr>
                <w:szCs w:val="21"/>
              </w:rPr>
              <w:t>4</w:t>
            </w:r>
          </w:p>
        </w:tc>
        <w:tc>
          <w:tcPr>
            <w:tcW w:w="1115" w:type="dxa"/>
            <w:shd w:val="clear" w:color="auto" w:fill="auto"/>
          </w:tcPr>
          <w:p w:rsidR="00AA798E" w:rsidRPr="00EF5AA8" w:rsidRDefault="00AA798E" w:rsidP="00AA798E">
            <w:pPr>
              <w:rPr>
                <w:szCs w:val="21"/>
              </w:rPr>
            </w:pPr>
            <w:r w:rsidRPr="00EF5AA8">
              <w:rPr>
                <w:rFonts w:hint="eastAsia"/>
                <w:szCs w:val="21"/>
              </w:rPr>
              <w:t>1,2</w:t>
            </w:r>
          </w:p>
        </w:tc>
        <w:tc>
          <w:tcPr>
            <w:tcW w:w="2530" w:type="dxa"/>
            <w:shd w:val="clear" w:color="auto" w:fill="auto"/>
          </w:tcPr>
          <w:p w:rsidR="00AA798E" w:rsidRPr="00EF5AA8" w:rsidRDefault="00AA798E" w:rsidP="00CC677C">
            <w:pPr>
              <w:rPr>
                <w:szCs w:val="21"/>
              </w:rPr>
            </w:pPr>
            <w:r w:rsidRPr="00EF5AA8">
              <w:rPr>
                <w:rFonts w:hint="eastAsia"/>
                <w:szCs w:val="21"/>
              </w:rPr>
              <w:t>讲授，提问，</w:t>
            </w:r>
            <w:r w:rsidR="00CC677C">
              <w:rPr>
                <w:rFonts w:hint="eastAsia"/>
                <w:szCs w:val="21"/>
              </w:rPr>
              <w:t>课堂讨论。</w:t>
            </w:r>
          </w:p>
        </w:tc>
      </w:tr>
      <w:tr w:rsidR="00CC677C" w:rsidRPr="00AA798E" w:rsidTr="00EF5AA8">
        <w:tc>
          <w:tcPr>
            <w:tcW w:w="3408" w:type="dxa"/>
            <w:shd w:val="clear" w:color="auto" w:fill="auto"/>
          </w:tcPr>
          <w:p w:rsidR="00CC677C" w:rsidRPr="00EF5AA8" w:rsidRDefault="00CC677C" w:rsidP="00CC677C">
            <w:pPr>
              <w:rPr>
                <w:bCs/>
                <w:szCs w:val="21"/>
              </w:rPr>
            </w:pPr>
            <w:r w:rsidRPr="00EF5AA8">
              <w:rPr>
                <w:rFonts w:hint="eastAsia"/>
                <w:bCs/>
                <w:szCs w:val="21"/>
              </w:rPr>
              <w:t>复习基础有机化学课程相关内容</w:t>
            </w:r>
            <w:r>
              <w:rPr>
                <w:rFonts w:hint="eastAsia"/>
                <w:bCs/>
                <w:szCs w:val="21"/>
              </w:rPr>
              <w:t>，</w:t>
            </w:r>
            <w:r>
              <w:rPr>
                <w:bCs/>
                <w:szCs w:val="21"/>
              </w:rPr>
              <w:t>以醛酮为代表，归纳整理醛酮所能发生的化学反应，为进一步学习奠定基础。</w:t>
            </w:r>
          </w:p>
        </w:tc>
        <w:tc>
          <w:tcPr>
            <w:tcW w:w="1243" w:type="dxa"/>
            <w:shd w:val="clear" w:color="auto" w:fill="auto"/>
          </w:tcPr>
          <w:p w:rsidR="00CC677C" w:rsidRPr="00EF5AA8" w:rsidRDefault="005F5661" w:rsidP="00CC677C">
            <w:pPr>
              <w:rPr>
                <w:szCs w:val="21"/>
              </w:rPr>
            </w:pPr>
            <w:r>
              <w:rPr>
                <w:rFonts w:hint="eastAsia"/>
                <w:szCs w:val="21"/>
              </w:rPr>
              <w:t>4</w:t>
            </w:r>
          </w:p>
        </w:tc>
        <w:tc>
          <w:tcPr>
            <w:tcW w:w="1115" w:type="dxa"/>
            <w:shd w:val="clear" w:color="auto" w:fill="auto"/>
          </w:tcPr>
          <w:p w:rsidR="00CC677C" w:rsidRPr="00EF5AA8" w:rsidRDefault="00B2751E" w:rsidP="00CC677C">
            <w:pPr>
              <w:rPr>
                <w:szCs w:val="21"/>
              </w:rPr>
            </w:pPr>
            <w:r>
              <w:rPr>
                <w:szCs w:val="21"/>
              </w:rPr>
              <w:t>1</w:t>
            </w:r>
            <w:r>
              <w:rPr>
                <w:rFonts w:hint="eastAsia"/>
                <w:szCs w:val="21"/>
              </w:rPr>
              <w:t>,2</w:t>
            </w:r>
          </w:p>
        </w:tc>
        <w:tc>
          <w:tcPr>
            <w:tcW w:w="2530" w:type="dxa"/>
            <w:shd w:val="clear" w:color="auto" w:fill="auto"/>
          </w:tcPr>
          <w:p w:rsidR="00CC677C" w:rsidRPr="00EF5AA8" w:rsidRDefault="00CC677C" w:rsidP="00CC677C">
            <w:pPr>
              <w:rPr>
                <w:szCs w:val="21"/>
              </w:rPr>
            </w:pPr>
            <w:r>
              <w:rPr>
                <w:rFonts w:hint="eastAsia"/>
                <w:szCs w:val="21"/>
              </w:rPr>
              <w:t>以</w:t>
            </w:r>
            <w:r>
              <w:rPr>
                <w:szCs w:val="21"/>
              </w:rPr>
              <w:t>自愿为原则，</w:t>
            </w:r>
            <w:r>
              <w:rPr>
                <w:rFonts w:hint="eastAsia"/>
                <w:szCs w:val="21"/>
              </w:rPr>
              <w:t>事先</w:t>
            </w:r>
            <w:r>
              <w:rPr>
                <w:szCs w:val="21"/>
              </w:rPr>
              <w:t>安排</w:t>
            </w:r>
            <w:r>
              <w:rPr>
                <w:rFonts w:hint="eastAsia"/>
                <w:szCs w:val="21"/>
              </w:rPr>
              <w:t>学生</w:t>
            </w:r>
            <w:r>
              <w:rPr>
                <w:szCs w:val="21"/>
              </w:rPr>
              <w:t>做好</w:t>
            </w:r>
            <w:r>
              <w:rPr>
                <w:szCs w:val="21"/>
              </w:rPr>
              <w:t>PPT</w:t>
            </w:r>
            <w:r>
              <w:rPr>
                <w:szCs w:val="21"/>
              </w:rPr>
              <w:t>。</w:t>
            </w:r>
          </w:p>
        </w:tc>
      </w:tr>
      <w:tr w:rsidR="00AA798E" w:rsidRPr="00AA798E" w:rsidTr="00EF5AA8">
        <w:tc>
          <w:tcPr>
            <w:tcW w:w="3408" w:type="dxa"/>
            <w:shd w:val="clear" w:color="auto" w:fill="auto"/>
          </w:tcPr>
          <w:p w:rsidR="002F4340" w:rsidRPr="00EF5AA8" w:rsidRDefault="002F4340" w:rsidP="002F4340">
            <w:pPr>
              <w:rPr>
                <w:b/>
                <w:bCs/>
                <w:szCs w:val="21"/>
              </w:rPr>
            </w:pPr>
            <w:r w:rsidRPr="00EF5AA8">
              <w:rPr>
                <w:rFonts w:hint="eastAsia"/>
                <w:b/>
                <w:bCs/>
                <w:szCs w:val="21"/>
              </w:rPr>
              <w:t>第三章：分子的拆开</w:t>
            </w:r>
          </w:p>
          <w:p w:rsidR="002F4340" w:rsidRPr="00EF5AA8" w:rsidRDefault="002F4340" w:rsidP="002F4340">
            <w:pPr>
              <w:rPr>
                <w:bCs/>
                <w:szCs w:val="21"/>
              </w:rPr>
            </w:pPr>
            <w:r w:rsidRPr="00EF5AA8">
              <w:rPr>
                <w:rFonts w:hint="eastAsia"/>
                <w:bCs/>
                <w:szCs w:val="21"/>
              </w:rPr>
              <w:t>3</w:t>
            </w:r>
            <w:r w:rsidRPr="00EF5AA8">
              <w:rPr>
                <w:bCs/>
                <w:szCs w:val="21"/>
              </w:rPr>
              <w:t>.1</w:t>
            </w:r>
            <w:r w:rsidRPr="00EF5AA8">
              <w:rPr>
                <w:rFonts w:hint="eastAsia"/>
                <w:bCs/>
                <w:szCs w:val="21"/>
              </w:rPr>
              <w:t>优先考虑骨架的形成</w:t>
            </w:r>
          </w:p>
          <w:p w:rsidR="002F4340" w:rsidRPr="00EF5AA8" w:rsidRDefault="002F4340" w:rsidP="002F4340">
            <w:pPr>
              <w:rPr>
                <w:bCs/>
                <w:szCs w:val="21"/>
              </w:rPr>
            </w:pPr>
            <w:r w:rsidRPr="00EF5AA8">
              <w:rPr>
                <w:rFonts w:hint="eastAsia"/>
                <w:bCs/>
                <w:szCs w:val="21"/>
              </w:rPr>
              <w:t>3</w:t>
            </w:r>
            <w:r w:rsidRPr="00EF5AA8">
              <w:rPr>
                <w:bCs/>
                <w:szCs w:val="21"/>
              </w:rPr>
              <w:t>.2</w:t>
            </w:r>
            <w:r w:rsidRPr="00EF5AA8">
              <w:rPr>
                <w:rFonts w:hint="eastAsia"/>
                <w:bCs/>
                <w:szCs w:val="21"/>
              </w:rPr>
              <w:t>分子的拆开法和注意点</w:t>
            </w:r>
          </w:p>
          <w:p w:rsidR="002F4340" w:rsidRPr="00EF5AA8" w:rsidRDefault="002F4340" w:rsidP="002F4340">
            <w:pPr>
              <w:rPr>
                <w:bCs/>
                <w:szCs w:val="21"/>
              </w:rPr>
            </w:pPr>
            <w:r w:rsidRPr="00EF5AA8">
              <w:rPr>
                <w:rFonts w:hint="eastAsia"/>
                <w:bCs/>
                <w:szCs w:val="21"/>
              </w:rPr>
              <w:t>3</w:t>
            </w:r>
            <w:r w:rsidRPr="00EF5AA8">
              <w:rPr>
                <w:bCs/>
                <w:szCs w:val="21"/>
              </w:rPr>
              <w:t>.3</w:t>
            </w:r>
            <w:r w:rsidRPr="00EF5AA8">
              <w:rPr>
                <w:rFonts w:hint="eastAsia"/>
                <w:bCs/>
                <w:szCs w:val="21"/>
              </w:rPr>
              <w:t>醇的拆开</w:t>
            </w:r>
            <w:r w:rsidRPr="00EF5AA8">
              <w:rPr>
                <w:rFonts w:hint="eastAsia"/>
                <w:bCs/>
                <w:szCs w:val="21"/>
              </w:rPr>
              <w:t xml:space="preserve">  </w:t>
            </w:r>
          </w:p>
          <w:p w:rsidR="002F4340" w:rsidRPr="00EF5AA8" w:rsidRDefault="002F4340" w:rsidP="002F4340">
            <w:pPr>
              <w:rPr>
                <w:bCs/>
                <w:szCs w:val="21"/>
              </w:rPr>
            </w:pPr>
            <w:r w:rsidRPr="00EF5AA8">
              <w:rPr>
                <w:rFonts w:hint="eastAsia"/>
                <w:bCs/>
                <w:szCs w:val="21"/>
              </w:rPr>
              <w:t>3</w:t>
            </w:r>
            <w:r w:rsidRPr="00EF5AA8">
              <w:rPr>
                <w:bCs/>
                <w:szCs w:val="21"/>
              </w:rPr>
              <w:t>.4</w:t>
            </w:r>
            <w:r w:rsidRPr="00EF5AA8">
              <w:rPr>
                <w:rFonts w:hint="eastAsia"/>
                <w:bCs/>
                <w:szCs w:val="21"/>
              </w:rPr>
              <w:t>羰基化合物的拆开</w:t>
            </w:r>
          </w:p>
          <w:p w:rsidR="002F4340" w:rsidRPr="00EF5AA8" w:rsidRDefault="002F4340" w:rsidP="002F4340">
            <w:pPr>
              <w:rPr>
                <w:bCs/>
                <w:szCs w:val="21"/>
              </w:rPr>
            </w:pPr>
            <w:r w:rsidRPr="00EF5AA8">
              <w:rPr>
                <w:rFonts w:hint="eastAsia"/>
                <w:bCs/>
                <w:szCs w:val="21"/>
              </w:rPr>
              <w:t>3</w:t>
            </w:r>
            <w:r w:rsidR="00126FA0">
              <w:rPr>
                <w:bCs/>
                <w:szCs w:val="21"/>
              </w:rPr>
              <w:t>.5</w:t>
            </w:r>
            <w:r w:rsidRPr="00EF5AA8">
              <w:rPr>
                <w:rFonts w:hint="eastAsia"/>
                <w:bCs/>
                <w:szCs w:val="21"/>
              </w:rPr>
              <w:t xml:space="preserve"> </w:t>
            </w:r>
            <w:r w:rsidRPr="00EF5AA8">
              <w:rPr>
                <w:rFonts w:hint="eastAsia"/>
                <w:bCs/>
                <w:szCs w:val="21"/>
              </w:rPr>
              <w:t>综合练习</w:t>
            </w:r>
          </w:p>
          <w:p w:rsidR="00AA798E" w:rsidRPr="00EF5AA8" w:rsidRDefault="00AA798E" w:rsidP="00AA798E">
            <w:pPr>
              <w:rPr>
                <w:szCs w:val="21"/>
              </w:rPr>
            </w:pPr>
          </w:p>
        </w:tc>
        <w:tc>
          <w:tcPr>
            <w:tcW w:w="1243" w:type="dxa"/>
            <w:shd w:val="clear" w:color="auto" w:fill="auto"/>
          </w:tcPr>
          <w:p w:rsidR="00AA798E" w:rsidRPr="00EF5AA8" w:rsidRDefault="00EF5AA8" w:rsidP="00AA798E">
            <w:pPr>
              <w:rPr>
                <w:szCs w:val="21"/>
              </w:rPr>
            </w:pPr>
            <w:r>
              <w:rPr>
                <w:szCs w:val="21"/>
              </w:rPr>
              <w:t>8</w:t>
            </w:r>
          </w:p>
        </w:tc>
        <w:tc>
          <w:tcPr>
            <w:tcW w:w="1115" w:type="dxa"/>
            <w:shd w:val="clear" w:color="auto" w:fill="auto"/>
          </w:tcPr>
          <w:p w:rsidR="00AA798E" w:rsidRPr="00EF5AA8" w:rsidRDefault="00AA798E" w:rsidP="00AA798E">
            <w:pPr>
              <w:rPr>
                <w:szCs w:val="21"/>
              </w:rPr>
            </w:pPr>
            <w:r w:rsidRPr="00EF5AA8">
              <w:rPr>
                <w:rFonts w:hint="eastAsia"/>
                <w:szCs w:val="21"/>
              </w:rPr>
              <w:t>1,2</w:t>
            </w:r>
            <w:r w:rsidR="00B2751E">
              <w:rPr>
                <w:szCs w:val="21"/>
              </w:rPr>
              <w:t>,3</w:t>
            </w:r>
          </w:p>
        </w:tc>
        <w:tc>
          <w:tcPr>
            <w:tcW w:w="2530" w:type="dxa"/>
            <w:shd w:val="clear" w:color="auto" w:fill="auto"/>
          </w:tcPr>
          <w:p w:rsidR="00AA798E" w:rsidRPr="00EF5AA8" w:rsidRDefault="00AA798E" w:rsidP="00CC677C">
            <w:r w:rsidRPr="00EF5AA8">
              <w:rPr>
                <w:rFonts w:hint="eastAsia"/>
              </w:rPr>
              <w:t>讲授，课堂讨论，辅助网络课程资源补充相关拓展知识。</w:t>
            </w:r>
          </w:p>
          <w:p w:rsidR="00AA798E" w:rsidRPr="00EF5AA8" w:rsidRDefault="00AA798E" w:rsidP="00CC677C">
            <w:pPr>
              <w:rPr>
                <w:szCs w:val="21"/>
              </w:rPr>
            </w:pPr>
            <w:r w:rsidRPr="00EF5AA8">
              <w:rPr>
                <w:rFonts w:hint="eastAsia"/>
                <w:szCs w:val="21"/>
              </w:rPr>
              <w:t>完成首次作业评判。</w:t>
            </w:r>
          </w:p>
        </w:tc>
      </w:tr>
      <w:tr w:rsidR="00AA798E" w:rsidRPr="00AA798E" w:rsidTr="00EF5AA8">
        <w:tc>
          <w:tcPr>
            <w:tcW w:w="3408" w:type="dxa"/>
            <w:shd w:val="clear" w:color="auto" w:fill="auto"/>
          </w:tcPr>
          <w:p w:rsidR="00265708" w:rsidRPr="00EF5AA8" w:rsidRDefault="00265708" w:rsidP="00265708">
            <w:pPr>
              <w:rPr>
                <w:b/>
                <w:bCs/>
                <w:szCs w:val="21"/>
              </w:rPr>
            </w:pPr>
            <w:r w:rsidRPr="00EF5AA8">
              <w:rPr>
                <w:rFonts w:hint="eastAsia"/>
                <w:b/>
                <w:bCs/>
                <w:szCs w:val="21"/>
              </w:rPr>
              <w:t>第四章</w:t>
            </w:r>
            <w:r w:rsidRPr="00EF5AA8">
              <w:rPr>
                <w:rFonts w:hint="eastAsia"/>
                <w:b/>
                <w:bCs/>
                <w:szCs w:val="21"/>
              </w:rPr>
              <w:t xml:space="preserve">  </w:t>
            </w:r>
            <w:r w:rsidRPr="00EF5AA8">
              <w:rPr>
                <w:rFonts w:hint="eastAsia"/>
                <w:b/>
                <w:bCs/>
                <w:szCs w:val="21"/>
              </w:rPr>
              <w:t>活化与钝化</w:t>
            </w:r>
          </w:p>
          <w:p w:rsidR="00265708" w:rsidRPr="00EF5AA8" w:rsidRDefault="00265708" w:rsidP="00265708">
            <w:pPr>
              <w:rPr>
                <w:bCs/>
                <w:szCs w:val="21"/>
              </w:rPr>
            </w:pPr>
            <w:r w:rsidRPr="00EF5AA8">
              <w:rPr>
                <w:rFonts w:hint="eastAsia"/>
                <w:bCs/>
                <w:szCs w:val="21"/>
              </w:rPr>
              <w:t>4</w:t>
            </w:r>
            <w:r w:rsidRPr="00EF5AA8">
              <w:rPr>
                <w:bCs/>
                <w:szCs w:val="21"/>
              </w:rPr>
              <w:t>.1</w:t>
            </w:r>
            <w:r w:rsidRPr="00EF5AA8">
              <w:rPr>
                <w:rFonts w:hint="eastAsia"/>
                <w:bCs/>
                <w:szCs w:val="21"/>
              </w:rPr>
              <w:t>活化是导向的主要手段</w:t>
            </w:r>
          </w:p>
          <w:p w:rsidR="00265708" w:rsidRPr="00EF5AA8" w:rsidRDefault="00265708" w:rsidP="00265708">
            <w:pPr>
              <w:rPr>
                <w:bCs/>
                <w:szCs w:val="21"/>
              </w:rPr>
            </w:pPr>
            <w:r w:rsidRPr="00EF5AA8">
              <w:rPr>
                <w:rFonts w:hint="eastAsia"/>
                <w:bCs/>
                <w:szCs w:val="21"/>
              </w:rPr>
              <w:t>4</w:t>
            </w:r>
            <w:r w:rsidRPr="00EF5AA8">
              <w:rPr>
                <w:bCs/>
                <w:szCs w:val="21"/>
              </w:rPr>
              <w:t>.2</w:t>
            </w:r>
            <w:r w:rsidRPr="00EF5AA8">
              <w:rPr>
                <w:rFonts w:hint="eastAsia"/>
                <w:bCs/>
                <w:szCs w:val="21"/>
              </w:rPr>
              <w:t>钝化导向</w:t>
            </w:r>
          </w:p>
          <w:p w:rsidR="00265708" w:rsidRPr="00EF5AA8" w:rsidRDefault="00265708" w:rsidP="00265708">
            <w:pPr>
              <w:rPr>
                <w:bCs/>
                <w:szCs w:val="21"/>
              </w:rPr>
            </w:pPr>
            <w:r w:rsidRPr="00EF5AA8">
              <w:rPr>
                <w:rFonts w:hint="eastAsia"/>
                <w:bCs/>
                <w:szCs w:val="21"/>
              </w:rPr>
              <w:t>4</w:t>
            </w:r>
            <w:r w:rsidRPr="00EF5AA8">
              <w:rPr>
                <w:bCs/>
                <w:szCs w:val="21"/>
              </w:rPr>
              <w:t>.3</w:t>
            </w:r>
            <w:r w:rsidRPr="00EF5AA8">
              <w:rPr>
                <w:rFonts w:hint="eastAsia"/>
                <w:bCs/>
                <w:szCs w:val="21"/>
              </w:rPr>
              <w:t>利用封闭特定位置进行导向</w:t>
            </w:r>
          </w:p>
          <w:p w:rsidR="00AA798E" w:rsidRPr="00EF5AA8" w:rsidRDefault="00AA798E" w:rsidP="00AA798E">
            <w:pPr>
              <w:rPr>
                <w:szCs w:val="21"/>
              </w:rPr>
            </w:pPr>
          </w:p>
        </w:tc>
        <w:tc>
          <w:tcPr>
            <w:tcW w:w="1243" w:type="dxa"/>
            <w:shd w:val="clear" w:color="auto" w:fill="auto"/>
          </w:tcPr>
          <w:p w:rsidR="00AA798E" w:rsidRPr="00EF5AA8" w:rsidRDefault="00EF5AA8" w:rsidP="00AA798E">
            <w:pPr>
              <w:rPr>
                <w:szCs w:val="21"/>
              </w:rPr>
            </w:pPr>
            <w:r>
              <w:rPr>
                <w:szCs w:val="21"/>
              </w:rPr>
              <w:t>4</w:t>
            </w:r>
          </w:p>
        </w:tc>
        <w:tc>
          <w:tcPr>
            <w:tcW w:w="1115" w:type="dxa"/>
            <w:shd w:val="clear" w:color="auto" w:fill="auto"/>
          </w:tcPr>
          <w:p w:rsidR="00AA798E" w:rsidRPr="00EF5AA8" w:rsidRDefault="00B2751E" w:rsidP="00AA798E">
            <w:pPr>
              <w:rPr>
                <w:szCs w:val="21"/>
              </w:rPr>
            </w:pPr>
            <w:r>
              <w:rPr>
                <w:rFonts w:hint="eastAsia"/>
                <w:szCs w:val="21"/>
              </w:rPr>
              <w:t>1,</w:t>
            </w:r>
            <w:r w:rsidR="00AA798E" w:rsidRPr="00EF5AA8">
              <w:rPr>
                <w:rFonts w:hint="eastAsia"/>
                <w:szCs w:val="21"/>
              </w:rPr>
              <w:t>2</w:t>
            </w:r>
            <w:r>
              <w:rPr>
                <w:szCs w:val="21"/>
              </w:rPr>
              <w:t>,3</w:t>
            </w:r>
          </w:p>
        </w:tc>
        <w:tc>
          <w:tcPr>
            <w:tcW w:w="2530" w:type="dxa"/>
            <w:shd w:val="clear" w:color="auto" w:fill="auto"/>
          </w:tcPr>
          <w:p w:rsidR="00AA798E" w:rsidRPr="00EF5AA8" w:rsidRDefault="00CC677C" w:rsidP="00CC677C">
            <w:pPr>
              <w:rPr>
                <w:szCs w:val="21"/>
              </w:rPr>
            </w:pPr>
            <w:r>
              <w:rPr>
                <w:rFonts w:hint="eastAsia"/>
                <w:szCs w:val="21"/>
              </w:rPr>
              <w:t>讲授，</w:t>
            </w:r>
            <w:r w:rsidR="00AA798E" w:rsidRPr="00EF5AA8">
              <w:rPr>
                <w:rFonts w:hint="eastAsia"/>
                <w:szCs w:val="21"/>
              </w:rPr>
              <w:t>课堂讨论。</w:t>
            </w:r>
          </w:p>
        </w:tc>
      </w:tr>
      <w:tr w:rsidR="00AA798E" w:rsidRPr="00AA798E" w:rsidTr="00EF5AA8">
        <w:tc>
          <w:tcPr>
            <w:tcW w:w="3408" w:type="dxa"/>
            <w:shd w:val="clear" w:color="auto" w:fill="auto"/>
          </w:tcPr>
          <w:p w:rsidR="00AC2D04" w:rsidRPr="00EF5AA8" w:rsidRDefault="00AC2D04" w:rsidP="00AC2D04">
            <w:pPr>
              <w:rPr>
                <w:b/>
                <w:bCs/>
                <w:szCs w:val="21"/>
              </w:rPr>
            </w:pPr>
            <w:r w:rsidRPr="00EF5AA8">
              <w:rPr>
                <w:rFonts w:hint="eastAsia"/>
                <w:b/>
                <w:bCs/>
                <w:szCs w:val="21"/>
              </w:rPr>
              <w:t>第五章</w:t>
            </w:r>
            <w:r w:rsidRPr="00EF5AA8">
              <w:rPr>
                <w:rFonts w:hint="eastAsia"/>
                <w:b/>
                <w:bCs/>
                <w:szCs w:val="21"/>
              </w:rPr>
              <w:t xml:space="preserve"> </w:t>
            </w:r>
            <w:r w:rsidRPr="00EF5AA8">
              <w:rPr>
                <w:rFonts w:hint="eastAsia"/>
                <w:b/>
                <w:bCs/>
                <w:szCs w:val="21"/>
              </w:rPr>
              <w:t>氧化反应</w:t>
            </w:r>
          </w:p>
          <w:p w:rsidR="00AC2D04" w:rsidRPr="00EF5AA8" w:rsidRDefault="00AC2D04" w:rsidP="00AC2D04">
            <w:pPr>
              <w:rPr>
                <w:bCs/>
                <w:szCs w:val="21"/>
              </w:rPr>
            </w:pPr>
            <w:r w:rsidRPr="00EF5AA8">
              <w:rPr>
                <w:rFonts w:hint="eastAsia"/>
                <w:bCs/>
                <w:szCs w:val="21"/>
              </w:rPr>
              <w:t>5</w:t>
            </w:r>
            <w:r w:rsidRPr="00EF5AA8">
              <w:rPr>
                <w:bCs/>
                <w:szCs w:val="21"/>
              </w:rPr>
              <w:t>.1</w:t>
            </w:r>
            <w:r w:rsidRPr="00EF5AA8">
              <w:rPr>
                <w:rFonts w:hint="eastAsia"/>
                <w:bCs/>
                <w:szCs w:val="21"/>
              </w:rPr>
              <w:t>醇、醛、酮的氧化</w:t>
            </w:r>
          </w:p>
          <w:p w:rsidR="00AC2D04" w:rsidRPr="00EF5AA8" w:rsidRDefault="00AC2D04" w:rsidP="00AC2D04">
            <w:pPr>
              <w:rPr>
                <w:bCs/>
                <w:szCs w:val="21"/>
              </w:rPr>
            </w:pPr>
            <w:r w:rsidRPr="00EF5AA8">
              <w:rPr>
                <w:rFonts w:hint="eastAsia"/>
                <w:bCs/>
                <w:szCs w:val="21"/>
              </w:rPr>
              <w:t>5</w:t>
            </w:r>
            <w:r w:rsidRPr="00EF5AA8">
              <w:rPr>
                <w:bCs/>
                <w:szCs w:val="21"/>
              </w:rPr>
              <w:t>.2</w:t>
            </w:r>
            <w:r w:rsidRPr="00EF5AA8">
              <w:rPr>
                <w:rFonts w:hint="eastAsia"/>
                <w:bCs/>
                <w:szCs w:val="21"/>
              </w:rPr>
              <w:t>羧酸的氧化</w:t>
            </w:r>
          </w:p>
          <w:p w:rsidR="00AC2D04" w:rsidRPr="00EF5AA8" w:rsidRDefault="00AC2D04" w:rsidP="00AC2D04">
            <w:pPr>
              <w:rPr>
                <w:bCs/>
                <w:szCs w:val="21"/>
              </w:rPr>
            </w:pPr>
            <w:r w:rsidRPr="00EF5AA8">
              <w:rPr>
                <w:rFonts w:hint="eastAsia"/>
                <w:bCs/>
                <w:szCs w:val="21"/>
              </w:rPr>
              <w:t>5</w:t>
            </w:r>
            <w:r w:rsidRPr="00EF5AA8">
              <w:rPr>
                <w:bCs/>
                <w:szCs w:val="21"/>
              </w:rPr>
              <w:t>.3</w:t>
            </w:r>
            <w:r w:rsidRPr="00EF5AA8">
              <w:rPr>
                <w:rFonts w:hint="eastAsia"/>
                <w:bCs/>
                <w:szCs w:val="21"/>
              </w:rPr>
              <w:t>烯烃的氧化</w:t>
            </w:r>
          </w:p>
          <w:p w:rsidR="00AA798E" w:rsidRPr="00EF5AA8" w:rsidRDefault="00AA798E" w:rsidP="00AA798E">
            <w:pPr>
              <w:rPr>
                <w:szCs w:val="21"/>
              </w:rPr>
            </w:pPr>
          </w:p>
        </w:tc>
        <w:tc>
          <w:tcPr>
            <w:tcW w:w="1243" w:type="dxa"/>
            <w:shd w:val="clear" w:color="auto" w:fill="auto"/>
          </w:tcPr>
          <w:p w:rsidR="00AA798E" w:rsidRPr="00EF5AA8" w:rsidRDefault="00EF5AA8" w:rsidP="00AA798E">
            <w:pPr>
              <w:rPr>
                <w:szCs w:val="21"/>
              </w:rPr>
            </w:pPr>
            <w:r>
              <w:rPr>
                <w:szCs w:val="21"/>
              </w:rPr>
              <w:t>4</w:t>
            </w:r>
          </w:p>
        </w:tc>
        <w:tc>
          <w:tcPr>
            <w:tcW w:w="1115" w:type="dxa"/>
            <w:shd w:val="clear" w:color="auto" w:fill="auto"/>
          </w:tcPr>
          <w:p w:rsidR="00AA798E" w:rsidRPr="00EF5AA8" w:rsidRDefault="00AA798E" w:rsidP="00AA798E">
            <w:pPr>
              <w:rPr>
                <w:szCs w:val="21"/>
              </w:rPr>
            </w:pPr>
            <w:r w:rsidRPr="00EF5AA8">
              <w:rPr>
                <w:rFonts w:hint="eastAsia"/>
                <w:szCs w:val="21"/>
              </w:rPr>
              <w:t>1,2</w:t>
            </w:r>
            <w:r w:rsidR="00B2751E">
              <w:rPr>
                <w:szCs w:val="21"/>
              </w:rPr>
              <w:t>,3</w:t>
            </w:r>
          </w:p>
        </w:tc>
        <w:tc>
          <w:tcPr>
            <w:tcW w:w="2530" w:type="dxa"/>
            <w:shd w:val="clear" w:color="auto" w:fill="auto"/>
          </w:tcPr>
          <w:p w:rsidR="00AA798E" w:rsidRPr="00EF5AA8" w:rsidRDefault="00AA798E" w:rsidP="00AA798E">
            <w:pPr>
              <w:rPr>
                <w:szCs w:val="21"/>
              </w:rPr>
            </w:pPr>
            <w:r w:rsidRPr="00EF5AA8">
              <w:rPr>
                <w:rFonts w:hint="eastAsia"/>
                <w:szCs w:val="21"/>
              </w:rPr>
              <w:t>讲授，课堂讨论</w:t>
            </w:r>
            <w:r w:rsidR="00CC677C">
              <w:rPr>
                <w:rFonts w:hint="eastAsia"/>
                <w:szCs w:val="21"/>
              </w:rPr>
              <w:t>，</w:t>
            </w:r>
            <w:r w:rsidR="00CC677C" w:rsidRPr="00EF5AA8">
              <w:rPr>
                <w:rFonts w:hint="eastAsia"/>
                <w:szCs w:val="21"/>
              </w:rPr>
              <w:t>完成</w:t>
            </w:r>
            <w:r w:rsidR="00CC677C">
              <w:rPr>
                <w:rFonts w:hint="eastAsia"/>
                <w:szCs w:val="21"/>
              </w:rPr>
              <w:t>第二</w:t>
            </w:r>
            <w:r w:rsidR="00CC677C" w:rsidRPr="00EF5AA8">
              <w:rPr>
                <w:rFonts w:hint="eastAsia"/>
                <w:szCs w:val="21"/>
              </w:rPr>
              <w:t>次作业评判。</w:t>
            </w:r>
          </w:p>
          <w:p w:rsidR="00AA798E" w:rsidRPr="00EF5AA8" w:rsidRDefault="00AA798E" w:rsidP="00AA798E">
            <w:pPr>
              <w:rPr>
                <w:szCs w:val="21"/>
              </w:rPr>
            </w:pPr>
          </w:p>
        </w:tc>
      </w:tr>
      <w:tr w:rsidR="00AA798E" w:rsidRPr="00AA798E" w:rsidTr="00EF5AA8">
        <w:tc>
          <w:tcPr>
            <w:tcW w:w="3408" w:type="dxa"/>
            <w:shd w:val="clear" w:color="auto" w:fill="auto"/>
          </w:tcPr>
          <w:p w:rsidR="00603065" w:rsidRPr="00EF5AA8" w:rsidRDefault="00603065" w:rsidP="00603065">
            <w:pPr>
              <w:rPr>
                <w:b/>
                <w:bCs/>
                <w:szCs w:val="21"/>
              </w:rPr>
            </w:pPr>
            <w:bookmarkStart w:id="1" w:name="OLE_LINK3"/>
            <w:bookmarkStart w:id="2" w:name="OLE_LINK4"/>
            <w:r w:rsidRPr="00EF5AA8">
              <w:rPr>
                <w:rFonts w:hint="eastAsia"/>
                <w:b/>
                <w:bCs/>
                <w:szCs w:val="21"/>
              </w:rPr>
              <w:t>第六章：还原反应</w:t>
            </w:r>
          </w:p>
          <w:p w:rsidR="00603065" w:rsidRPr="00EF5AA8" w:rsidRDefault="00603065" w:rsidP="00603065">
            <w:pPr>
              <w:rPr>
                <w:bCs/>
                <w:szCs w:val="21"/>
              </w:rPr>
            </w:pPr>
            <w:r w:rsidRPr="00EF5AA8">
              <w:rPr>
                <w:rFonts w:hint="eastAsia"/>
                <w:bCs/>
                <w:szCs w:val="21"/>
              </w:rPr>
              <w:t>6</w:t>
            </w:r>
            <w:r w:rsidRPr="00EF5AA8">
              <w:rPr>
                <w:bCs/>
                <w:szCs w:val="21"/>
              </w:rPr>
              <w:t>.1</w:t>
            </w:r>
            <w:r w:rsidRPr="00EF5AA8">
              <w:rPr>
                <w:rFonts w:hint="eastAsia"/>
                <w:bCs/>
                <w:szCs w:val="21"/>
              </w:rPr>
              <w:t>催化氢化</w:t>
            </w:r>
          </w:p>
          <w:p w:rsidR="00603065" w:rsidRPr="00EF5AA8" w:rsidRDefault="00603065" w:rsidP="00603065">
            <w:pPr>
              <w:rPr>
                <w:bCs/>
                <w:szCs w:val="21"/>
              </w:rPr>
            </w:pPr>
            <w:r w:rsidRPr="00EF5AA8">
              <w:rPr>
                <w:rFonts w:hint="eastAsia"/>
                <w:bCs/>
                <w:szCs w:val="21"/>
              </w:rPr>
              <w:t>6</w:t>
            </w:r>
            <w:r w:rsidRPr="00EF5AA8">
              <w:rPr>
                <w:bCs/>
                <w:szCs w:val="21"/>
              </w:rPr>
              <w:t>.2</w:t>
            </w:r>
            <w:r w:rsidRPr="00EF5AA8">
              <w:rPr>
                <w:rFonts w:hint="eastAsia"/>
                <w:bCs/>
                <w:szCs w:val="21"/>
              </w:rPr>
              <w:t>金属氢化物还原</w:t>
            </w:r>
            <w:bookmarkEnd w:id="1"/>
            <w:bookmarkEnd w:id="2"/>
          </w:p>
          <w:p w:rsidR="00603065" w:rsidRPr="00EF5AA8" w:rsidRDefault="00603065" w:rsidP="00603065">
            <w:pPr>
              <w:rPr>
                <w:bCs/>
                <w:szCs w:val="21"/>
              </w:rPr>
            </w:pPr>
            <w:r w:rsidRPr="00EF5AA8">
              <w:rPr>
                <w:rFonts w:hint="eastAsia"/>
                <w:bCs/>
                <w:szCs w:val="21"/>
              </w:rPr>
              <w:t>6</w:t>
            </w:r>
            <w:r w:rsidRPr="00EF5AA8">
              <w:rPr>
                <w:bCs/>
                <w:szCs w:val="21"/>
              </w:rPr>
              <w:t>.3</w:t>
            </w:r>
            <w:r w:rsidRPr="00EF5AA8">
              <w:rPr>
                <w:rFonts w:hint="eastAsia"/>
                <w:bCs/>
                <w:szCs w:val="21"/>
              </w:rPr>
              <w:t>金属、低价金属盐还原剂</w:t>
            </w:r>
          </w:p>
          <w:p w:rsidR="00603065" w:rsidRPr="00EF5AA8" w:rsidRDefault="00603065" w:rsidP="00603065">
            <w:pPr>
              <w:rPr>
                <w:bCs/>
                <w:szCs w:val="21"/>
              </w:rPr>
            </w:pPr>
            <w:r w:rsidRPr="00EF5AA8">
              <w:rPr>
                <w:rFonts w:hint="eastAsia"/>
                <w:bCs/>
                <w:szCs w:val="21"/>
              </w:rPr>
              <w:t>6</w:t>
            </w:r>
            <w:r w:rsidRPr="00EF5AA8">
              <w:rPr>
                <w:bCs/>
                <w:szCs w:val="21"/>
              </w:rPr>
              <w:t>.4</w:t>
            </w:r>
            <w:r w:rsidRPr="00EF5AA8">
              <w:rPr>
                <w:rFonts w:hint="eastAsia"/>
                <w:bCs/>
                <w:szCs w:val="21"/>
              </w:rPr>
              <w:t>非金属还原剂</w:t>
            </w:r>
          </w:p>
          <w:p w:rsidR="00AA798E" w:rsidRPr="00EF5AA8" w:rsidRDefault="00AA798E" w:rsidP="00AA798E">
            <w:pPr>
              <w:rPr>
                <w:b/>
                <w:bCs/>
                <w:szCs w:val="21"/>
              </w:rPr>
            </w:pPr>
          </w:p>
        </w:tc>
        <w:tc>
          <w:tcPr>
            <w:tcW w:w="1243" w:type="dxa"/>
            <w:shd w:val="clear" w:color="auto" w:fill="auto"/>
          </w:tcPr>
          <w:p w:rsidR="00AA798E" w:rsidRPr="00EF5AA8" w:rsidRDefault="00EF5AA8" w:rsidP="00AA798E">
            <w:pPr>
              <w:rPr>
                <w:szCs w:val="21"/>
              </w:rPr>
            </w:pPr>
            <w:r>
              <w:rPr>
                <w:szCs w:val="21"/>
              </w:rPr>
              <w:t>4</w:t>
            </w:r>
          </w:p>
        </w:tc>
        <w:tc>
          <w:tcPr>
            <w:tcW w:w="1115" w:type="dxa"/>
            <w:shd w:val="clear" w:color="auto" w:fill="auto"/>
          </w:tcPr>
          <w:p w:rsidR="00AA798E" w:rsidRPr="00EF5AA8" w:rsidRDefault="00AA798E" w:rsidP="00AA798E">
            <w:pPr>
              <w:rPr>
                <w:szCs w:val="21"/>
              </w:rPr>
            </w:pPr>
            <w:r w:rsidRPr="00EF5AA8">
              <w:rPr>
                <w:rFonts w:hint="eastAsia"/>
                <w:szCs w:val="21"/>
              </w:rPr>
              <w:t>1,2,3</w:t>
            </w:r>
          </w:p>
        </w:tc>
        <w:tc>
          <w:tcPr>
            <w:tcW w:w="2530" w:type="dxa"/>
            <w:shd w:val="clear" w:color="auto" w:fill="auto"/>
          </w:tcPr>
          <w:p w:rsidR="006249D0" w:rsidRPr="00EF5AA8" w:rsidRDefault="006249D0" w:rsidP="006249D0">
            <w:pPr>
              <w:rPr>
                <w:szCs w:val="21"/>
              </w:rPr>
            </w:pPr>
            <w:r w:rsidRPr="00EF5AA8">
              <w:rPr>
                <w:rFonts w:hint="eastAsia"/>
                <w:szCs w:val="21"/>
              </w:rPr>
              <w:t>讲授，课堂讨论</w:t>
            </w:r>
            <w:r>
              <w:rPr>
                <w:rFonts w:hint="eastAsia"/>
                <w:szCs w:val="21"/>
              </w:rPr>
              <w:t>，</w:t>
            </w:r>
            <w:r w:rsidRPr="00EF5AA8">
              <w:rPr>
                <w:rFonts w:hint="eastAsia"/>
                <w:szCs w:val="21"/>
              </w:rPr>
              <w:t>完成</w:t>
            </w:r>
            <w:r>
              <w:rPr>
                <w:rFonts w:hint="eastAsia"/>
                <w:szCs w:val="21"/>
              </w:rPr>
              <w:t>第三</w:t>
            </w:r>
            <w:r w:rsidRPr="00EF5AA8">
              <w:rPr>
                <w:rFonts w:hint="eastAsia"/>
                <w:szCs w:val="21"/>
              </w:rPr>
              <w:t>次作业评判。</w:t>
            </w:r>
          </w:p>
          <w:p w:rsidR="00AA798E" w:rsidRPr="00EF5AA8" w:rsidRDefault="00AA798E" w:rsidP="00AA798E">
            <w:pPr>
              <w:rPr>
                <w:szCs w:val="21"/>
              </w:rPr>
            </w:pPr>
          </w:p>
        </w:tc>
      </w:tr>
      <w:tr w:rsidR="00AA798E" w:rsidRPr="00AA798E" w:rsidTr="00EF5AA8">
        <w:tc>
          <w:tcPr>
            <w:tcW w:w="3408" w:type="dxa"/>
            <w:shd w:val="clear" w:color="auto" w:fill="auto"/>
          </w:tcPr>
          <w:p w:rsidR="00603065" w:rsidRPr="00EF5AA8" w:rsidRDefault="00603065" w:rsidP="00603065">
            <w:pPr>
              <w:rPr>
                <w:b/>
                <w:bCs/>
                <w:szCs w:val="21"/>
              </w:rPr>
            </w:pPr>
            <w:r w:rsidRPr="00EF5AA8">
              <w:rPr>
                <w:rFonts w:hint="eastAsia"/>
                <w:b/>
                <w:bCs/>
                <w:szCs w:val="21"/>
              </w:rPr>
              <w:t>第七章</w:t>
            </w:r>
            <w:r w:rsidRPr="00EF5AA8">
              <w:rPr>
                <w:rFonts w:hint="eastAsia"/>
                <w:b/>
                <w:bCs/>
                <w:szCs w:val="21"/>
              </w:rPr>
              <w:t xml:space="preserve"> </w:t>
            </w:r>
            <w:r w:rsidRPr="00EF5AA8">
              <w:rPr>
                <w:rFonts w:hint="eastAsia"/>
                <w:b/>
                <w:bCs/>
                <w:szCs w:val="21"/>
              </w:rPr>
              <w:t>保护基团</w:t>
            </w:r>
          </w:p>
          <w:p w:rsidR="00603065" w:rsidRPr="00EF5AA8" w:rsidRDefault="00603065" w:rsidP="00603065">
            <w:pPr>
              <w:rPr>
                <w:bCs/>
                <w:szCs w:val="21"/>
              </w:rPr>
            </w:pPr>
            <w:bookmarkStart w:id="3" w:name="OLE_LINK5"/>
            <w:r w:rsidRPr="00EF5AA8">
              <w:rPr>
                <w:rFonts w:hint="eastAsia"/>
                <w:b/>
                <w:bCs/>
                <w:szCs w:val="21"/>
              </w:rPr>
              <w:t xml:space="preserve">   </w:t>
            </w:r>
            <w:r w:rsidRPr="00EF5AA8">
              <w:rPr>
                <w:rFonts w:hint="eastAsia"/>
                <w:bCs/>
                <w:szCs w:val="21"/>
              </w:rPr>
              <w:t xml:space="preserve"> </w:t>
            </w:r>
            <w:r w:rsidRPr="00EF5AA8">
              <w:rPr>
                <w:rFonts w:hint="eastAsia"/>
                <w:bCs/>
                <w:szCs w:val="21"/>
              </w:rPr>
              <w:t>羟基、二醇、羰基、羧酸、氨基的保护</w:t>
            </w:r>
            <w:bookmarkEnd w:id="3"/>
          </w:p>
          <w:p w:rsidR="00AA798E" w:rsidRPr="00EF5AA8" w:rsidRDefault="00AA798E" w:rsidP="00AA798E">
            <w:pPr>
              <w:rPr>
                <w:b/>
                <w:bCs/>
                <w:szCs w:val="21"/>
              </w:rPr>
            </w:pPr>
          </w:p>
        </w:tc>
        <w:tc>
          <w:tcPr>
            <w:tcW w:w="1243" w:type="dxa"/>
            <w:shd w:val="clear" w:color="auto" w:fill="auto"/>
          </w:tcPr>
          <w:p w:rsidR="00AA798E" w:rsidRPr="00EF5AA8" w:rsidRDefault="00EF5AA8" w:rsidP="00AA798E">
            <w:pPr>
              <w:rPr>
                <w:szCs w:val="21"/>
              </w:rPr>
            </w:pPr>
            <w:r>
              <w:rPr>
                <w:szCs w:val="21"/>
              </w:rPr>
              <w:lastRenderedPageBreak/>
              <w:t>2</w:t>
            </w:r>
          </w:p>
        </w:tc>
        <w:tc>
          <w:tcPr>
            <w:tcW w:w="1115" w:type="dxa"/>
            <w:shd w:val="clear" w:color="auto" w:fill="auto"/>
          </w:tcPr>
          <w:p w:rsidR="00AA798E" w:rsidRPr="00EF5AA8" w:rsidRDefault="00B2751E" w:rsidP="00AA798E">
            <w:pPr>
              <w:rPr>
                <w:szCs w:val="21"/>
              </w:rPr>
            </w:pPr>
            <w:r w:rsidRPr="00EF5AA8">
              <w:rPr>
                <w:rFonts w:hint="eastAsia"/>
                <w:szCs w:val="21"/>
              </w:rPr>
              <w:t>1,2,3</w:t>
            </w:r>
          </w:p>
        </w:tc>
        <w:tc>
          <w:tcPr>
            <w:tcW w:w="2530" w:type="dxa"/>
            <w:shd w:val="clear" w:color="auto" w:fill="auto"/>
          </w:tcPr>
          <w:p w:rsidR="00985BAA" w:rsidRPr="00985BAA" w:rsidRDefault="00985BAA" w:rsidP="00985BAA">
            <w:pPr>
              <w:rPr>
                <w:szCs w:val="21"/>
              </w:rPr>
            </w:pPr>
            <w:r w:rsidRPr="00985BAA">
              <w:rPr>
                <w:rFonts w:hint="eastAsia"/>
                <w:szCs w:val="21"/>
              </w:rPr>
              <w:t>讲授，课堂讨论，完成第</w:t>
            </w:r>
            <w:r>
              <w:rPr>
                <w:rFonts w:hint="eastAsia"/>
                <w:szCs w:val="21"/>
              </w:rPr>
              <w:t>四</w:t>
            </w:r>
            <w:r w:rsidRPr="00985BAA">
              <w:rPr>
                <w:rFonts w:hint="eastAsia"/>
                <w:szCs w:val="21"/>
              </w:rPr>
              <w:t>次作业评判。</w:t>
            </w:r>
          </w:p>
          <w:p w:rsidR="00AA798E" w:rsidRPr="00985BAA" w:rsidRDefault="00AA798E" w:rsidP="00AA798E">
            <w:pPr>
              <w:rPr>
                <w:szCs w:val="21"/>
              </w:rPr>
            </w:pPr>
          </w:p>
        </w:tc>
      </w:tr>
      <w:tr w:rsidR="00AA798E" w:rsidRPr="00AA798E" w:rsidTr="00EF5AA8">
        <w:tc>
          <w:tcPr>
            <w:tcW w:w="3408" w:type="dxa"/>
            <w:shd w:val="clear" w:color="auto" w:fill="auto"/>
          </w:tcPr>
          <w:p w:rsidR="00AA798E" w:rsidRPr="00EF5AA8" w:rsidRDefault="00EF5AA8" w:rsidP="00EF5AA8">
            <w:pPr>
              <w:rPr>
                <w:b/>
                <w:bCs/>
                <w:szCs w:val="21"/>
              </w:rPr>
            </w:pPr>
            <w:r w:rsidRPr="00EF5AA8">
              <w:rPr>
                <w:rFonts w:hint="eastAsia"/>
                <w:bCs/>
                <w:szCs w:val="21"/>
              </w:rPr>
              <w:lastRenderedPageBreak/>
              <w:t>40-50</w:t>
            </w:r>
            <w:r w:rsidRPr="00EF5AA8">
              <w:rPr>
                <w:rFonts w:hint="eastAsia"/>
                <w:bCs/>
                <w:szCs w:val="21"/>
              </w:rPr>
              <w:t>个有机化学人名反应</w:t>
            </w:r>
          </w:p>
        </w:tc>
        <w:tc>
          <w:tcPr>
            <w:tcW w:w="1243" w:type="dxa"/>
            <w:shd w:val="clear" w:color="auto" w:fill="auto"/>
          </w:tcPr>
          <w:p w:rsidR="00AA798E" w:rsidRPr="00EF5AA8" w:rsidRDefault="005F5661" w:rsidP="00AA798E">
            <w:pPr>
              <w:rPr>
                <w:szCs w:val="21"/>
              </w:rPr>
            </w:pPr>
            <w:r>
              <w:rPr>
                <w:szCs w:val="21"/>
              </w:rPr>
              <w:t>1</w:t>
            </w:r>
            <w:r>
              <w:rPr>
                <w:rFonts w:hint="eastAsia"/>
                <w:szCs w:val="21"/>
              </w:rPr>
              <w:t>2</w:t>
            </w:r>
          </w:p>
        </w:tc>
        <w:tc>
          <w:tcPr>
            <w:tcW w:w="1115" w:type="dxa"/>
            <w:shd w:val="clear" w:color="auto" w:fill="auto"/>
          </w:tcPr>
          <w:p w:rsidR="00AA798E" w:rsidRPr="00EF5AA8" w:rsidRDefault="00B2751E" w:rsidP="00AA798E">
            <w:pPr>
              <w:rPr>
                <w:szCs w:val="21"/>
              </w:rPr>
            </w:pPr>
            <w:r w:rsidRPr="00B2751E">
              <w:rPr>
                <w:rFonts w:hint="eastAsia"/>
                <w:szCs w:val="21"/>
              </w:rPr>
              <w:t>1,2,3</w:t>
            </w:r>
          </w:p>
        </w:tc>
        <w:tc>
          <w:tcPr>
            <w:tcW w:w="2530" w:type="dxa"/>
            <w:shd w:val="clear" w:color="auto" w:fill="auto"/>
          </w:tcPr>
          <w:p w:rsidR="00AA798E" w:rsidRPr="00EF5AA8" w:rsidRDefault="006249D0" w:rsidP="006249D0">
            <w:pPr>
              <w:rPr>
                <w:szCs w:val="21"/>
              </w:rPr>
            </w:pPr>
            <w:r>
              <w:rPr>
                <w:rFonts w:hint="eastAsia"/>
                <w:szCs w:val="21"/>
              </w:rPr>
              <w:t>每位</w:t>
            </w:r>
            <w:r>
              <w:rPr>
                <w:szCs w:val="21"/>
              </w:rPr>
              <w:t>学生安排</w:t>
            </w:r>
            <w:r>
              <w:rPr>
                <w:rFonts w:hint="eastAsia"/>
                <w:szCs w:val="21"/>
              </w:rPr>
              <w:t>2</w:t>
            </w:r>
            <w:r>
              <w:rPr>
                <w:szCs w:val="21"/>
              </w:rPr>
              <w:t>-3</w:t>
            </w:r>
            <w:r>
              <w:rPr>
                <w:rFonts w:hint="eastAsia"/>
                <w:szCs w:val="21"/>
              </w:rPr>
              <w:t>个</w:t>
            </w:r>
            <w:r>
              <w:rPr>
                <w:szCs w:val="21"/>
              </w:rPr>
              <w:t>人名反应</w:t>
            </w:r>
            <w:r>
              <w:rPr>
                <w:rFonts w:hint="eastAsia"/>
                <w:szCs w:val="21"/>
              </w:rPr>
              <w:t>，</w:t>
            </w:r>
            <w:r w:rsidR="006538BA">
              <w:rPr>
                <w:rFonts w:hint="eastAsia"/>
                <w:szCs w:val="21"/>
              </w:rPr>
              <w:t>在课下</w:t>
            </w:r>
            <w:r w:rsidR="006538BA">
              <w:rPr>
                <w:szCs w:val="21"/>
              </w:rPr>
              <w:t>按照要求查资料，准备</w:t>
            </w:r>
            <w:r w:rsidR="006538BA">
              <w:rPr>
                <w:szCs w:val="21"/>
              </w:rPr>
              <w:t>PPT</w:t>
            </w:r>
            <w:r w:rsidR="006538BA">
              <w:rPr>
                <w:szCs w:val="21"/>
              </w:rPr>
              <w:t>，进行课上讲解，在</w:t>
            </w:r>
            <w:r w:rsidR="00AA798E" w:rsidRPr="00EF5AA8">
              <w:rPr>
                <w:rFonts w:hint="eastAsia"/>
                <w:szCs w:val="21"/>
              </w:rPr>
              <w:t>课堂</w:t>
            </w:r>
            <w:r w:rsidR="006538BA">
              <w:rPr>
                <w:rFonts w:hint="eastAsia"/>
                <w:szCs w:val="21"/>
              </w:rPr>
              <w:t>上学生</w:t>
            </w:r>
            <w:r w:rsidR="006538BA">
              <w:rPr>
                <w:szCs w:val="21"/>
              </w:rPr>
              <w:t>们充分</w:t>
            </w:r>
            <w:r w:rsidR="00AA798E" w:rsidRPr="00EF5AA8">
              <w:rPr>
                <w:rFonts w:hint="eastAsia"/>
                <w:szCs w:val="21"/>
              </w:rPr>
              <w:t>讨论</w:t>
            </w:r>
            <w:r w:rsidR="006538BA">
              <w:rPr>
                <w:rFonts w:hint="eastAsia"/>
                <w:szCs w:val="21"/>
              </w:rPr>
              <w:t>。</w:t>
            </w:r>
          </w:p>
        </w:tc>
      </w:tr>
      <w:tr w:rsidR="00EF5AA8" w:rsidRPr="00AA798E" w:rsidTr="00EF5AA8">
        <w:tc>
          <w:tcPr>
            <w:tcW w:w="3408" w:type="dxa"/>
            <w:shd w:val="clear" w:color="auto" w:fill="auto"/>
          </w:tcPr>
          <w:p w:rsidR="00EF5AA8" w:rsidRDefault="00EF5AA8" w:rsidP="00EF5AA8">
            <w:r w:rsidRPr="00813207">
              <w:rPr>
                <w:rFonts w:hint="eastAsia"/>
                <w:bCs/>
                <w:szCs w:val="21"/>
              </w:rPr>
              <w:t>阶段测试、总复习等</w:t>
            </w:r>
          </w:p>
        </w:tc>
        <w:tc>
          <w:tcPr>
            <w:tcW w:w="1243" w:type="dxa"/>
            <w:shd w:val="clear" w:color="auto" w:fill="auto"/>
          </w:tcPr>
          <w:p w:rsidR="00EF5AA8" w:rsidRDefault="00EF5AA8" w:rsidP="00EF5AA8">
            <w:r>
              <w:rPr>
                <w:rFonts w:hint="eastAsia"/>
                <w:bCs/>
                <w:szCs w:val="21"/>
              </w:rPr>
              <w:t>4</w:t>
            </w:r>
          </w:p>
        </w:tc>
        <w:tc>
          <w:tcPr>
            <w:tcW w:w="1115" w:type="dxa"/>
            <w:shd w:val="clear" w:color="auto" w:fill="auto"/>
          </w:tcPr>
          <w:p w:rsidR="00EF5AA8" w:rsidRDefault="00B2751E" w:rsidP="00EF5AA8">
            <w:r w:rsidRPr="00B2751E">
              <w:rPr>
                <w:rFonts w:hint="eastAsia"/>
              </w:rPr>
              <w:t>1,2,3</w:t>
            </w:r>
          </w:p>
        </w:tc>
        <w:tc>
          <w:tcPr>
            <w:tcW w:w="2530" w:type="dxa"/>
            <w:shd w:val="clear" w:color="auto" w:fill="auto"/>
          </w:tcPr>
          <w:p w:rsidR="00EF5AA8" w:rsidRDefault="006249D0" w:rsidP="00EF5AA8">
            <w:r>
              <w:rPr>
                <w:rFonts w:hint="eastAsia"/>
              </w:rPr>
              <w:t>在</w:t>
            </w:r>
            <w:r>
              <w:t>期末安排总复习、综</w:t>
            </w:r>
            <w:r>
              <w:rPr>
                <w:rFonts w:hint="eastAsia"/>
              </w:rPr>
              <w:t>合</w:t>
            </w:r>
            <w:r>
              <w:t>练习等教学内容</w:t>
            </w:r>
            <w:r>
              <w:rPr>
                <w:rFonts w:hint="eastAsia"/>
              </w:rPr>
              <w:t>。</w:t>
            </w:r>
          </w:p>
        </w:tc>
      </w:tr>
    </w:tbl>
    <w:p w:rsidR="00AA798E" w:rsidRPr="00AA798E" w:rsidRDefault="00AA798E" w:rsidP="00AA798E"/>
    <w:p w:rsidR="00AA798E" w:rsidRPr="00AA798E" w:rsidRDefault="00AA798E" w:rsidP="00AA798E">
      <w:pPr>
        <w:numPr>
          <w:ilvl w:val="0"/>
          <w:numId w:val="4"/>
        </w:numPr>
        <w:rPr>
          <w:b/>
        </w:rPr>
      </w:pPr>
      <w:r w:rsidRPr="00AA798E">
        <w:rPr>
          <w:rFonts w:hint="eastAsia"/>
          <w:b/>
        </w:rPr>
        <w:t>考核与成绩评定：平时成绩、期末考试在总成绩中的比例，平时成绩的记录方法。</w:t>
      </w:r>
    </w:p>
    <w:p w:rsidR="00AA798E" w:rsidRPr="00AA798E" w:rsidRDefault="00AA798E" w:rsidP="00AA798E">
      <w:r w:rsidRPr="00AA798E">
        <w:rPr>
          <w:rFonts w:hint="eastAsia"/>
        </w:rPr>
        <w:t>考核方式：闭卷考试</w:t>
      </w:r>
    </w:p>
    <w:p w:rsidR="00AA798E" w:rsidRDefault="00AA798E" w:rsidP="00B51585">
      <w:r w:rsidRPr="00AA798E">
        <w:rPr>
          <w:rFonts w:hint="eastAsia"/>
        </w:rPr>
        <w:t>成绩构成：</w:t>
      </w:r>
      <w:r w:rsidR="00B51585" w:rsidRPr="00B51585">
        <w:rPr>
          <w:rFonts w:hint="eastAsia"/>
        </w:rPr>
        <w:t>考核采用平时考核（</w:t>
      </w:r>
      <w:r w:rsidR="00B51585" w:rsidRPr="00B51585">
        <w:rPr>
          <w:rFonts w:hint="eastAsia"/>
        </w:rPr>
        <w:t>30</w:t>
      </w:r>
      <w:r w:rsidR="00B51585" w:rsidRPr="00B51585">
        <w:rPr>
          <w:rFonts w:hint="eastAsia"/>
        </w:rPr>
        <w:t>分）和期末考试（</w:t>
      </w:r>
      <w:r w:rsidR="00B51585" w:rsidRPr="00B51585">
        <w:rPr>
          <w:rFonts w:hint="eastAsia"/>
        </w:rPr>
        <w:t>70</w:t>
      </w:r>
      <w:r w:rsidR="00B51585" w:rsidRPr="00B51585">
        <w:rPr>
          <w:rFonts w:hint="eastAsia"/>
        </w:rPr>
        <w:t>分）相结合的方式，按百分制给出最终成绩。平时考核包括：课堂出席情况</w:t>
      </w:r>
      <w:r w:rsidR="00B51585">
        <w:rPr>
          <w:rFonts w:hint="eastAsia"/>
        </w:rPr>
        <w:t>（</w:t>
      </w:r>
      <w:r w:rsidR="00B51585">
        <w:rPr>
          <w:rFonts w:hint="eastAsia"/>
        </w:rPr>
        <w:t>5</w:t>
      </w:r>
      <w:r w:rsidR="00B51585">
        <w:rPr>
          <w:rFonts w:hint="eastAsia"/>
        </w:rPr>
        <w:t>分</w:t>
      </w:r>
      <w:r w:rsidR="00B51585">
        <w:t>）</w:t>
      </w:r>
      <w:r w:rsidR="00B51585" w:rsidRPr="00B51585">
        <w:rPr>
          <w:rFonts w:hint="eastAsia"/>
        </w:rPr>
        <w:t>、课外作业</w:t>
      </w:r>
      <w:r w:rsidR="00B51585">
        <w:rPr>
          <w:rFonts w:hint="eastAsia"/>
        </w:rPr>
        <w:t>（</w:t>
      </w:r>
      <w:r w:rsidR="00B51585">
        <w:rPr>
          <w:rFonts w:hint="eastAsia"/>
        </w:rPr>
        <w:t>10</w:t>
      </w:r>
      <w:r w:rsidR="00B51585">
        <w:rPr>
          <w:rFonts w:hint="eastAsia"/>
        </w:rPr>
        <w:t>分</w:t>
      </w:r>
      <w:r w:rsidR="00B51585">
        <w:t>）</w:t>
      </w:r>
      <w:r w:rsidR="00B51585" w:rsidRPr="00B51585">
        <w:rPr>
          <w:rFonts w:hint="eastAsia"/>
        </w:rPr>
        <w:t>、讨论课发言</w:t>
      </w:r>
      <w:r w:rsidR="00B51585">
        <w:rPr>
          <w:rFonts w:hint="eastAsia"/>
        </w:rPr>
        <w:t>（</w:t>
      </w:r>
      <w:r w:rsidR="00B51585">
        <w:rPr>
          <w:rFonts w:hint="eastAsia"/>
        </w:rPr>
        <w:t>15</w:t>
      </w:r>
      <w:r w:rsidR="00B51585">
        <w:rPr>
          <w:rFonts w:hint="eastAsia"/>
        </w:rPr>
        <w:t>分）</w:t>
      </w:r>
      <w:r w:rsidR="00B51585" w:rsidRPr="00B51585">
        <w:rPr>
          <w:rFonts w:hint="eastAsia"/>
        </w:rPr>
        <w:t>等。</w:t>
      </w:r>
    </w:p>
    <w:p w:rsidR="00CC677C" w:rsidRPr="00AA798E" w:rsidRDefault="00CC677C" w:rsidP="00B51585"/>
    <w:p w:rsidR="00AA798E" w:rsidRPr="00AA798E" w:rsidRDefault="00AA798E" w:rsidP="00AA798E">
      <w:pPr>
        <w:numPr>
          <w:ilvl w:val="0"/>
          <w:numId w:val="4"/>
        </w:numPr>
        <w:rPr>
          <w:b/>
        </w:rPr>
      </w:pPr>
      <w:r w:rsidRPr="00AA798E">
        <w:rPr>
          <w:rFonts w:hint="eastAsia"/>
          <w:b/>
        </w:rPr>
        <w:t>教材，参考书</w:t>
      </w:r>
      <w:r w:rsidRPr="00AA798E">
        <w:rPr>
          <w:rFonts w:hint="eastAsia"/>
          <w:b/>
        </w:rPr>
        <w:t>:</w:t>
      </w:r>
    </w:p>
    <w:p w:rsidR="00AA798E" w:rsidRPr="00AA798E" w:rsidRDefault="00AA798E" w:rsidP="00AA798E">
      <w:r w:rsidRPr="00AA798E">
        <w:rPr>
          <w:rFonts w:hint="eastAsia"/>
          <w:b/>
          <w:bCs/>
        </w:rPr>
        <w:t>教科书</w:t>
      </w:r>
      <w:r w:rsidRPr="00AA798E">
        <w:rPr>
          <w:rFonts w:hint="eastAsia"/>
        </w:rPr>
        <w:t>：</w:t>
      </w:r>
    </w:p>
    <w:p w:rsidR="00AA798E" w:rsidRPr="00B2766C" w:rsidRDefault="00AA798E" w:rsidP="00AA798E">
      <w:pPr>
        <w:rPr>
          <w:szCs w:val="21"/>
        </w:rPr>
      </w:pPr>
      <w:r w:rsidRPr="00B2766C">
        <w:rPr>
          <w:rFonts w:hint="eastAsia"/>
          <w:szCs w:val="21"/>
        </w:rPr>
        <w:t xml:space="preserve">  </w:t>
      </w:r>
      <w:r w:rsidR="00B2766C" w:rsidRPr="00B2766C">
        <w:rPr>
          <w:szCs w:val="21"/>
        </w:rPr>
        <w:t>Laurie S. Starkey. Introduction to Strategies for Organic Synthesis [M]. John Wiley &amp; Sons, Inc., 2012.</w:t>
      </w:r>
    </w:p>
    <w:p w:rsidR="00AA798E" w:rsidRPr="00B2766C" w:rsidRDefault="00AA798E" w:rsidP="00AA798E">
      <w:pPr>
        <w:rPr>
          <w:szCs w:val="21"/>
        </w:rPr>
      </w:pPr>
      <w:r w:rsidRPr="00B2766C">
        <w:rPr>
          <w:rFonts w:hint="eastAsia"/>
          <w:b/>
          <w:bCs/>
          <w:szCs w:val="21"/>
        </w:rPr>
        <w:t>参考书</w:t>
      </w:r>
      <w:r w:rsidRPr="00B2766C">
        <w:rPr>
          <w:rFonts w:hint="eastAsia"/>
          <w:szCs w:val="21"/>
        </w:rPr>
        <w:t>：</w:t>
      </w:r>
    </w:p>
    <w:p w:rsidR="00B2766C" w:rsidRPr="00B2766C" w:rsidRDefault="00B2766C" w:rsidP="00AE54C5">
      <w:pPr>
        <w:numPr>
          <w:ilvl w:val="0"/>
          <w:numId w:val="3"/>
        </w:numPr>
        <w:rPr>
          <w:szCs w:val="21"/>
        </w:rPr>
      </w:pPr>
      <w:r w:rsidRPr="00B2766C">
        <w:rPr>
          <w:rFonts w:ascii="宋体" w:hAnsi="宋体" w:hint="eastAsia"/>
          <w:szCs w:val="21"/>
        </w:rPr>
        <w:t>巨勇等编著. 有机合成化学与路线设计[M</w:t>
      </w:r>
      <w:r w:rsidRPr="00B2766C">
        <w:rPr>
          <w:rFonts w:ascii="宋体" w:hAnsi="宋体"/>
          <w:szCs w:val="21"/>
        </w:rPr>
        <w:t>]</w:t>
      </w:r>
      <w:r w:rsidRPr="00B2766C">
        <w:rPr>
          <w:rFonts w:ascii="宋体" w:hAnsi="宋体" w:hint="eastAsia"/>
          <w:szCs w:val="21"/>
        </w:rPr>
        <w:t>. 北京：清华大学出版社，2002.</w:t>
      </w:r>
    </w:p>
    <w:p w:rsidR="00AA798E" w:rsidRPr="00B2766C" w:rsidRDefault="00B2766C" w:rsidP="00AE54C5">
      <w:pPr>
        <w:numPr>
          <w:ilvl w:val="0"/>
          <w:numId w:val="3"/>
        </w:numPr>
        <w:rPr>
          <w:szCs w:val="21"/>
        </w:rPr>
      </w:pPr>
      <w:r w:rsidRPr="00B2766C">
        <w:rPr>
          <w:rFonts w:ascii="宋体" w:hAnsi="宋体" w:hint="eastAsia"/>
          <w:szCs w:val="21"/>
        </w:rPr>
        <w:t>有机化学人名反应，教师收集的，发给学生电子版.</w:t>
      </w:r>
      <w:r w:rsidRPr="00B2766C">
        <w:rPr>
          <w:rFonts w:hint="eastAsia"/>
          <w:szCs w:val="21"/>
        </w:rPr>
        <w:t xml:space="preserve"> </w:t>
      </w:r>
    </w:p>
    <w:p w:rsidR="00B2766C" w:rsidRPr="00B2766C" w:rsidRDefault="00B2766C" w:rsidP="00041BC7">
      <w:pPr>
        <w:numPr>
          <w:ilvl w:val="0"/>
          <w:numId w:val="3"/>
        </w:numPr>
        <w:rPr>
          <w:szCs w:val="21"/>
        </w:rPr>
      </w:pPr>
      <w:proofErr w:type="spellStart"/>
      <w:r w:rsidRPr="00B2766C">
        <w:rPr>
          <w:bCs/>
          <w:kern w:val="0"/>
          <w:szCs w:val="21"/>
        </w:rPr>
        <w:t>László</w:t>
      </w:r>
      <w:proofErr w:type="spellEnd"/>
      <w:r w:rsidRPr="00B2766C">
        <w:rPr>
          <w:bCs/>
          <w:kern w:val="0"/>
          <w:szCs w:val="21"/>
        </w:rPr>
        <w:t xml:space="preserve"> </w:t>
      </w:r>
      <w:proofErr w:type="spellStart"/>
      <w:r w:rsidRPr="00B2766C">
        <w:rPr>
          <w:bCs/>
          <w:kern w:val="0"/>
          <w:szCs w:val="21"/>
        </w:rPr>
        <w:t>Kürti</w:t>
      </w:r>
      <w:proofErr w:type="spellEnd"/>
      <w:r w:rsidRPr="00B2766C">
        <w:rPr>
          <w:bCs/>
          <w:kern w:val="0"/>
          <w:szCs w:val="21"/>
        </w:rPr>
        <w:t xml:space="preserve"> and Barbara </w:t>
      </w:r>
      <w:proofErr w:type="spellStart"/>
      <w:r w:rsidRPr="00B2766C">
        <w:rPr>
          <w:bCs/>
          <w:kern w:val="0"/>
          <w:szCs w:val="21"/>
        </w:rPr>
        <w:t>Czakó</w:t>
      </w:r>
      <w:proofErr w:type="spellEnd"/>
      <w:r w:rsidRPr="00B2766C">
        <w:rPr>
          <w:bCs/>
          <w:kern w:val="0"/>
          <w:szCs w:val="21"/>
        </w:rPr>
        <w:t>. Strategic Applications of Named Reactions in Organic Synthesis</w:t>
      </w:r>
      <w:r w:rsidRPr="00B2766C">
        <w:rPr>
          <w:rFonts w:hint="eastAsia"/>
          <w:bCs/>
          <w:kern w:val="0"/>
          <w:szCs w:val="21"/>
        </w:rPr>
        <w:t xml:space="preserve"> </w:t>
      </w:r>
      <w:r w:rsidRPr="00B2766C">
        <w:rPr>
          <w:szCs w:val="21"/>
        </w:rPr>
        <w:t>[M].</w:t>
      </w:r>
      <w:r w:rsidRPr="00B2766C">
        <w:rPr>
          <w:kern w:val="0"/>
          <w:szCs w:val="21"/>
        </w:rPr>
        <w:t xml:space="preserve"> Elsevier Academic Press, 2005.</w:t>
      </w:r>
    </w:p>
    <w:p w:rsidR="00B2766C" w:rsidRPr="00B2766C" w:rsidRDefault="00B2766C" w:rsidP="00041BC7">
      <w:pPr>
        <w:numPr>
          <w:ilvl w:val="0"/>
          <w:numId w:val="3"/>
        </w:numPr>
        <w:rPr>
          <w:szCs w:val="21"/>
        </w:rPr>
      </w:pPr>
      <w:r w:rsidRPr="00B2766C">
        <w:rPr>
          <w:rFonts w:ascii="宋体" w:hAnsi="宋体" w:hint="eastAsia"/>
          <w:szCs w:val="21"/>
        </w:rPr>
        <w:t>刑其毅等. 基础有机化学[M].北京：高等教育出版社，2005.</w:t>
      </w:r>
    </w:p>
    <w:p w:rsidR="00B2766C" w:rsidRPr="00AA798E" w:rsidRDefault="00B2766C" w:rsidP="00B2766C">
      <w:pPr>
        <w:ind w:left="420"/>
      </w:pPr>
    </w:p>
    <w:p w:rsidR="00AA798E" w:rsidRPr="00AA798E" w:rsidRDefault="00AA798E" w:rsidP="00AA798E">
      <w:pPr>
        <w:numPr>
          <w:ilvl w:val="0"/>
          <w:numId w:val="4"/>
        </w:numPr>
        <w:rPr>
          <w:b/>
        </w:rPr>
      </w:pPr>
      <w:r w:rsidRPr="00AA798E">
        <w:rPr>
          <w:rFonts w:hint="eastAsia"/>
          <w:b/>
        </w:rPr>
        <w:t>大纲说明：</w:t>
      </w:r>
    </w:p>
    <w:p w:rsidR="00AA798E" w:rsidRPr="00B2766C" w:rsidRDefault="00AA798E" w:rsidP="00B2766C">
      <w:pPr>
        <w:ind w:firstLineChars="200" w:firstLine="420"/>
        <w:jc w:val="left"/>
        <w:rPr>
          <w:rFonts w:ascii="宋体" w:hAnsi="宋体"/>
          <w:szCs w:val="21"/>
        </w:rPr>
      </w:pPr>
      <w:r w:rsidRPr="00B2766C">
        <w:rPr>
          <w:rFonts w:ascii="宋体" w:hAnsi="宋体" w:hint="eastAsia"/>
          <w:szCs w:val="21"/>
        </w:rPr>
        <w:t>《有机合成路线设计》是大学基础有机化学的后续课程。基础有机化学主要介绍有机化学的基本理论、基本概念及有机官能团的反应。有机合成路线设计则在基础有机化学基础上，重点介绍和讨论目标有机化合物的有机合成路线设计的基本方法和策略，另一方面进一步掌握有机化学人名反应，在有机化学反应方面侧重有机反应的选择性，为有机合成路线设计奠定基础。通过该课程的学习，丰富学生在有机合成反应和技术方面的知识，深化对有机化学反应机理的理解，掌握有机合成设计的基本方法和技巧，为学生奠定扎实的有机化学基础。同时通过研究型教学的授课方式，促进学生由被动吸收知识的学习阶段到自主学习、研究阶段的转变。</w:t>
      </w:r>
    </w:p>
    <w:p w:rsidR="00AA798E" w:rsidRPr="00AA798E" w:rsidRDefault="00AA798E" w:rsidP="00AA798E">
      <w:pPr>
        <w:rPr>
          <w:b/>
        </w:rPr>
      </w:pPr>
    </w:p>
    <w:p w:rsidR="00AA798E" w:rsidRPr="00AA798E" w:rsidRDefault="00AA798E" w:rsidP="00AA798E">
      <w:pPr>
        <w:numPr>
          <w:ilvl w:val="0"/>
          <w:numId w:val="4"/>
        </w:numPr>
        <w:rPr>
          <w:b/>
        </w:rPr>
      </w:pPr>
      <w:r w:rsidRPr="00AA798E">
        <w:rPr>
          <w:rFonts w:hint="eastAsia"/>
          <w:b/>
        </w:rPr>
        <w:t>编写教师：</w:t>
      </w:r>
      <w:r>
        <w:rPr>
          <w:rFonts w:hint="eastAsia"/>
          <w:b/>
        </w:rPr>
        <w:t>佟斌</w:t>
      </w:r>
    </w:p>
    <w:p w:rsidR="00AA798E" w:rsidRPr="00AA798E" w:rsidRDefault="00AA798E" w:rsidP="00AA798E">
      <w:r w:rsidRPr="00AA798E">
        <w:rPr>
          <w:rFonts w:hint="eastAsia"/>
        </w:rPr>
        <w:t xml:space="preserve">                                                                              </w:t>
      </w:r>
      <w:r w:rsidRPr="00AA798E">
        <w:rPr>
          <w:rFonts w:hint="eastAsia"/>
        </w:rPr>
        <w:t>编写教师签名：</w:t>
      </w:r>
    </w:p>
    <w:p w:rsidR="00AA798E" w:rsidRPr="00AA798E" w:rsidRDefault="00AA798E" w:rsidP="00AA798E">
      <w:r w:rsidRPr="00AA798E">
        <w:rPr>
          <w:rFonts w:hint="eastAsia"/>
        </w:rPr>
        <w:t xml:space="preserve">                                                                              </w:t>
      </w:r>
      <w:r w:rsidRPr="00AA798E">
        <w:rPr>
          <w:rFonts w:hint="eastAsia"/>
        </w:rPr>
        <w:t>责任教授签名：</w:t>
      </w:r>
    </w:p>
    <w:p w:rsidR="00AA798E" w:rsidRPr="00AA798E" w:rsidRDefault="00AA798E" w:rsidP="00AA798E">
      <w:r w:rsidRPr="00AA798E">
        <w:rPr>
          <w:rFonts w:hint="eastAsia"/>
        </w:rPr>
        <w:t xml:space="preserve">                                                                              </w:t>
      </w:r>
      <w:r w:rsidRPr="00AA798E">
        <w:rPr>
          <w:rFonts w:hint="eastAsia"/>
        </w:rPr>
        <w:t>开课学院教学副院长签名：</w:t>
      </w:r>
      <w:r w:rsidRPr="00AA798E">
        <w:rPr>
          <w:rFonts w:hint="eastAsia"/>
        </w:rPr>
        <w:t xml:space="preserve">                                            </w:t>
      </w:r>
    </w:p>
    <w:p w:rsidR="000A5319" w:rsidRDefault="000A5319">
      <w:pPr>
        <w:rPr>
          <w:rFonts w:hint="eastAsia"/>
        </w:rPr>
      </w:pPr>
    </w:p>
    <w:p w:rsidR="002B3271" w:rsidRDefault="002B3271" w:rsidP="002B3271">
      <w:pPr>
        <w:jc w:val="center"/>
        <w:rPr>
          <w:rFonts w:ascii="Arial" w:eastAsia="黑体" w:hAnsi="Arial" w:cs="Arial"/>
          <w:sz w:val="28"/>
          <w:szCs w:val="28"/>
        </w:rPr>
      </w:pPr>
      <w:r w:rsidRPr="00757FC4">
        <w:rPr>
          <w:rFonts w:ascii="Arial" w:eastAsia="黑体" w:hAnsi="Arial" w:cs="Arial"/>
          <w:sz w:val="28"/>
          <w:szCs w:val="28"/>
        </w:rPr>
        <w:lastRenderedPageBreak/>
        <w:t>Strategies for Organic Synthesis</w:t>
      </w:r>
    </w:p>
    <w:p w:rsidR="002B3271" w:rsidRPr="007F5B58" w:rsidRDefault="002B3271" w:rsidP="002B3271">
      <w:pPr>
        <w:jc w:val="center"/>
        <w:rPr>
          <w:rFonts w:hint="eastAsia"/>
          <w:sz w:val="28"/>
          <w:szCs w:val="28"/>
        </w:rPr>
      </w:pPr>
    </w:p>
    <w:p w:rsidR="002B3271" w:rsidRPr="00E95743" w:rsidRDefault="002B3271" w:rsidP="002B3271">
      <w:pPr>
        <w:pStyle w:val="a7"/>
        <w:tabs>
          <w:tab w:val="left" w:pos="0"/>
          <w:tab w:val="left" w:pos="720"/>
          <w:tab w:val="left" w:pos="1440"/>
        </w:tabs>
        <w:ind w:left="2160" w:hanging="2160"/>
        <w:jc w:val="both"/>
        <w:rPr>
          <w:rFonts w:ascii="Times New Roman" w:hAnsi="Times New Roman" w:hint="eastAsia"/>
          <w:snapToGrid w:val="0"/>
          <w:sz w:val="21"/>
          <w:szCs w:val="21"/>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sidRPr="00E95743">
        <w:t xml:space="preserve"> </w:t>
      </w:r>
      <w:r>
        <w:t>10</w:t>
      </w:r>
      <w:r>
        <w:rPr>
          <w:rFonts w:hint="eastAsia"/>
          <w:lang w:eastAsia="zh-CN"/>
        </w:rPr>
        <w:t>2</w:t>
      </w:r>
      <w:r>
        <w:t>09110</w:t>
      </w:r>
      <w:r>
        <w:rPr>
          <w:rFonts w:hint="eastAsia"/>
          <w:lang w:eastAsia="zh-CN"/>
        </w:rPr>
        <w:t>5</w:t>
      </w:r>
    </w:p>
    <w:p w:rsidR="002B3271" w:rsidRDefault="002B3271" w:rsidP="002B3271">
      <w:pPr>
        <w:pStyle w:val="a7"/>
        <w:tabs>
          <w:tab w:val="left" w:pos="0"/>
          <w:tab w:val="left" w:pos="720"/>
          <w:tab w:val="left" w:pos="1440"/>
        </w:tabs>
        <w:ind w:left="2160" w:hanging="2160"/>
        <w:jc w:val="both"/>
        <w:rPr>
          <w:rFonts w:ascii="Times New Roman" w:hAnsi="Times New Roman" w:hint="eastAsia"/>
          <w:b/>
          <w:sz w:val="21"/>
          <w:szCs w:val="21"/>
          <w:u w:val="single"/>
          <w:lang w:eastAsia="zh-CN"/>
        </w:rPr>
      </w:pPr>
    </w:p>
    <w:p w:rsidR="002B3271" w:rsidRPr="00D225B8" w:rsidRDefault="002B3271" w:rsidP="002B3271">
      <w:pPr>
        <w:pStyle w:val="a7"/>
        <w:tabs>
          <w:tab w:val="left" w:pos="0"/>
          <w:tab w:val="left" w:pos="720"/>
          <w:tab w:val="left" w:pos="1440"/>
        </w:tabs>
        <w:ind w:left="2160" w:hanging="2160"/>
        <w:jc w:val="both"/>
        <w:rPr>
          <w:rFonts w:ascii="Times New Roman" w:hAnsi="Times New Roman"/>
          <w:b/>
          <w:szCs w:val="24"/>
          <w:u w:val="single"/>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 xml:space="preserve">: </w:t>
      </w:r>
      <w:r w:rsidRPr="0092470E">
        <w:rPr>
          <w:rFonts w:ascii="Times New Roman" w:hAnsi="Times New Roman"/>
          <w:b/>
          <w:sz w:val="21"/>
          <w:szCs w:val="21"/>
          <w:lang w:val="en-US"/>
        </w:rPr>
        <w:t>Strategies for Organic Synthesis</w:t>
      </w:r>
    </w:p>
    <w:p w:rsidR="002B3271" w:rsidRPr="002B4815" w:rsidRDefault="002B3271" w:rsidP="002B3271">
      <w:pPr>
        <w:pStyle w:val="a7"/>
        <w:tabs>
          <w:tab w:val="left" w:pos="0"/>
          <w:tab w:val="left" w:pos="720"/>
          <w:tab w:val="left" w:pos="1440"/>
        </w:tabs>
        <w:ind w:left="2160" w:hanging="2160"/>
        <w:jc w:val="both"/>
        <w:rPr>
          <w:rFonts w:ascii="Times New Roman" w:hAnsi="Times New Roman" w:hint="eastAsia"/>
          <w:b/>
          <w:sz w:val="21"/>
          <w:szCs w:val="21"/>
          <w:u w:val="single"/>
        </w:rPr>
      </w:pPr>
    </w:p>
    <w:p w:rsidR="002B3271" w:rsidRPr="002B4815" w:rsidRDefault="002B3271" w:rsidP="002B3271">
      <w:pPr>
        <w:pStyle w:val="a7"/>
        <w:tabs>
          <w:tab w:val="left" w:pos="0"/>
          <w:tab w:val="left" w:pos="720"/>
        </w:tabs>
        <w:ind w:left="2160" w:hanging="2160"/>
        <w:jc w:val="both"/>
        <w:rPr>
          <w:rFonts w:ascii="Times New Roman" w:hAnsi="Times New Roman"/>
          <w:b/>
          <w:sz w:val="21"/>
          <w:szCs w:val="21"/>
          <w:u w:val="single"/>
        </w:rPr>
      </w:pPr>
      <w:r>
        <w:rPr>
          <w:rFonts w:ascii="Times New Roman" w:hAnsi="Times New Roman"/>
          <w:b/>
          <w:sz w:val="21"/>
          <w:szCs w:val="21"/>
          <w:u w:val="single"/>
        </w:rPr>
        <w:t xml:space="preserve">Lecture Hours: </w:t>
      </w:r>
      <w:r>
        <w:rPr>
          <w:rFonts w:ascii="Times New Roman" w:hAnsi="Times New Roman"/>
          <w:b/>
          <w:sz w:val="21"/>
          <w:szCs w:val="21"/>
          <w:u w:val="single"/>
          <w:lang w:eastAsia="zh-CN"/>
        </w:rPr>
        <w:t>48</w:t>
      </w:r>
    </w:p>
    <w:p w:rsidR="002B3271" w:rsidRPr="002B4815" w:rsidRDefault="002B3271" w:rsidP="002B3271">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Laboratory Hours: 0</w:t>
      </w:r>
    </w:p>
    <w:p w:rsidR="002B3271" w:rsidRDefault="002B3271" w:rsidP="002B3271">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Credits:</w:t>
      </w:r>
      <w:r>
        <w:rPr>
          <w:rFonts w:ascii="Times New Roman" w:hAnsi="Times New Roman" w:hint="eastAsia"/>
          <w:b/>
          <w:sz w:val="21"/>
          <w:szCs w:val="21"/>
          <w:u w:val="single"/>
          <w:lang w:eastAsia="zh-CN"/>
        </w:rPr>
        <w:t xml:space="preserve"> </w:t>
      </w:r>
      <w:r>
        <w:rPr>
          <w:rFonts w:ascii="Times New Roman" w:hAnsi="Times New Roman"/>
          <w:b/>
          <w:sz w:val="21"/>
          <w:szCs w:val="21"/>
          <w:u w:val="single"/>
          <w:lang w:eastAsia="zh-CN"/>
        </w:rPr>
        <w:t>3.0</w:t>
      </w:r>
    </w:p>
    <w:p w:rsidR="002B3271" w:rsidRPr="002B4815" w:rsidRDefault="002B3271" w:rsidP="002B3271">
      <w:pPr>
        <w:pStyle w:val="a7"/>
        <w:tabs>
          <w:tab w:val="left" w:pos="0"/>
          <w:tab w:val="left" w:pos="720"/>
          <w:tab w:val="left" w:pos="1440"/>
        </w:tabs>
        <w:ind w:left="0" w:firstLine="0"/>
        <w:jc w:val="both"/>
        <w:rPr>
          <w:rFonts w:ascii="Times New Roman" w:hAnsi="Times New Roman" w:hint="eastAsia"/>
          <w:b/>
          <w:sz w:val="21"/>
          <w:szCs w:val="21"/>
          <w:u w:val="single"/>
        </w:rPr>
      </w:pPr>
    </w:p>
    <w:p w:rsidR="002B3271" w:rsidRDefault="002B3271" w:rsidP="002B3271">
      <w:pPr>
        <w:pStyle w:val="a7"/>
        <w:tabs>
          <w:tab w:val="left" w:pos="0"/>
          <w:tab w:val="left" w:pos="720"/>
          <w:tab w:val="left" w:pos="1440"/>
        </w:tabs>
        <w:ind w:left="1980" w:hanging="198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 xml:space="preserve">: </w:t>
      </w:r>
      <w:r w:rsidRPr="00D225B8">
        <w:rPr>
          <w:rFonts w:ascii="Times New Roman" w:hAnsi="Times New Roman"/>
          <w:szCs w:val="24"/>
        </w:rPr>
        <w:t xml:space="preserve">Course </w:t>
      </w:r>
      <w:r w:rsidRPr="00D225B8">
        <w:rPr>
          <w:rFonts w:ascii="Times New Roman" w:hAnsi="Times New Roman"/>
          <w:snapToGrid w:val="0"/>
          <w:szCs w:val="24"/>
          <w:lang w:eastAsia="zh-CN"/>
        </w:rPr>
        <w:t>will be geared toward materials science and engineering students with junior</w:t>
      </w:r>
      <w:r>
        <w:rPr>
          <w:rFonts w:ascii="Times New Roman" w:hAnsi="Times New Roman"/>
          <w:snapToGrid w:val="0"/>
          <w:sz w:val="21"/>
          <w:szCs w:val="21"/>
          <w:lang w:eastAsia="zh-CN"/>
        </w:rPr>
        <w:t>.</w:t>
      </w:r>
    </w:p>
    <w:p w:rsidR="002B3271" w:rsidRPr="002B4815" w:rsidRDefault="002B3271" w:rsidP="002B3271">
      <w:pPr>
        <w:pStyle w:val="a7"/>
        <w:tabs>
          <w:tab w:val="left" w:pos="0"/>
          <w:tab w:val="left" w:pos="720"/>
          <w:tab w:val="left" w:pos="1440"/>
        </w:tabs>
        <w:ind w:left="2160" w:hanging="2160"/>
        <w:jc w:val="both"/>
        <w:rPr>
          <w:rFonts w:ascii="Times New Roman" w:hAnsi="Times New Roman"/>
          <w:b/>
          <w:sz w:val="21"/>
          <w:szCs w:val="21"/>
          <w:u w:val="single"/>
        </w:rPr>
      </w:pPr>
      <w:r w:rsidRPr="002B4815">
        <w:rPr>
          <w:rFonts w:ascii="Times New Roman" w:hAnsi="Times New Roman"/>
          <w:b/>
          <w:sz w:val="21"/>
          <w:szCs w:val="21"/>
          <w:u w:val="single"/>
        </w:rPr>
        <w:t>Prerequisite(s):</w:t>
      </w:r>
      <w:r>
        <w:rPr>
          <w:rFonts w:ascii="Times New Roman" w:hAnsi="Times New Roman"/>
          <w:snapToGrid w:val="0"/>
          <w:sz w:val="21"/>
          <w:szCs w:val="21"/>
          <w:lang w:eastAsia="zh-CN"/>
        </w:rPr>
        <w:t xml:space="preserve">. </w:t>
      </w:r>
      <w:r>
        <w:rPr>
          <w:rFonts w:ascii="Times New Roman" w:hAnsi="Times New Roman" w:hint="eastAsia"/>
          <w:snapToGrid w:val="0"/>
          <w:sz w:val="21"/>
          <w:szCs w:val="21"/>
          <w:lang w:eastAsia="zh-CN"/>
        </w:rPr>
        <w:t>O</w:t>
      </w:r>
      <w:r w:rsidRPr="00D225B8">
        <w:rPr>
          <w:rFonts w:ascii="Times New Roman" w:hAnsi="Times New Roman"/>
          <w:snapToGrid w:val="0"/>
          <w:szCs w:val="24"/>
          <w:lang w:eastAsia="zh-CN"/>
        </w:rPr>
        <w:t>rganic Chemistry</w:t>
      </w:r>
    </w:p>
    <w:p w:rsidR="002B3271" w:rsidRDefault="002B3271" w:rsidP="002B3271">
      <w:pPr>
        <w:pStyle w:val="a7"/>
        <w:tabs>
          <w:tab w:val="left" w:pos="0"/>
          <w:tab w:val="left" w:pos="720"/>
          <w:tab w:val="left" w:pos="1440"/>
        </w:tabs>
        <w:jc w:val="both"/>
        <w:rPr>
          <w:rFonts w:ascii="Times New Roman" w:hAnsi="Times New Roman"/>
          <w:b/>
          <w:sz w:val="21"/>
          <w:szCs w:val="21"/>
          <w:u w:val="single"/>
        </w:rPr>
      </w:pPr>
    </w:p>
    <w:p w:rsidR="002B3271" w:rsidRDefault="002B3271" w:rsidP="002B3271">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2B3271" w:rsidRPr="00DD23B6" w:rsidRDefault="002B3271" w:rsidP="002B3271">
      <w:pPr>
        <w:pStyle w:val="a7"/>
        <w:tabs>
          <w:tab w:val="left" w:pos="0"/>
          <w:tab w:val="left" w:pos="720"/>
          <w:tab w:val="left" w:pos="1440"/>
        </w:tabs>
        <w:ind w:left="2160" w:hanging="2160"/>
        <w:jc w:val="both"/>
        <w:rPr>
          <w:rFonts w:ascii="Times New Roman" w:hAnsi="Times New Roman"/>
          <w:snapToGrid w:val="0"/>
          <w:szCs w:val="24"/>
          <w:lang w:eastAsia="zh-CN"/>
        </w:rPr>
      </w:pPr>
    </w:p>
    <w:p w:rsidR="002B3271" w:rsidRDefault="002B3271" w:rsidP="002B3271">
      <w:pPr>
        <w:pStyle w:val="a7"/>
        <w:tabs>
          <w:tab w:val="left" w:pos="0"/>
          <w:tab w:val="left" w:pos="90"/>
          <w:tab w:val="left" w:pos="1440"/>
          <w:tab w:val="left" w:pos="2160"/>
        </w:tabs>
        <w:spacing w:line="360" w:lineRule="auto"/>
        <w:ind w:left="0" w:firstLine="480"/>
        <w:jc w:val="both"/>
        <w:rPr>
          <w:rFonts w:ascii="Times New Roman" w:hAnsi="Times New Roman"/>
          <w:snapToGrid w:val="0"/>
          <w:szCs w:val="24"/>
          <w:lang w:eastAsia="zh-CN"/>
        </w:rPr>
      </w:pPr>
      <w:r w:rsidRPr="003715F6">
        <w:rPr>
          <w:rFonts w:ascii="Times New Roman" w:hAnsi="Times New Roman"/>
          <w:snapToGrid w:val="0"/>
          <w:szCs w:val="24"/>
          <w:lang w:eastAsia="zh-CN"/>
        </w:rPr>
        <w:t xml:space="preserve">The course is a </w:t>
      </w:r>
      <w:r>
        <w:rPr>
          <w:rFonts w:ascii="Times New Roman" w:hAnsi="Times New Roman"/>
          <w:snapToGrid w:val="0"/>
          <w:szCs w:val="24"/>
          <w:lang w:eastAsia="zh-CN"/>
        </w:rPr>
        <w:t>follow-up course of Basic Organic Chemistry. Based on the studying of Basic Organic Chemistry, this course focuses on the introduction and discussion of the basic principles and strategies of organic synthesis route design. On the other hand, organic reactions will be further learned to master the reaction’s selectivity</w:t>
      </w:r>
      <w:r>
        <w:rPr>
          <w:rFonts w:ascii="Times New Roman" w:hAnsi="Times New Roman" w:hint="eastAsia"/>
          <w:snapToGrid w:val="0"/>
          <w:szCs w:val="24"/>
          <w:lang w:eastAsia="zh-CN"/>
        </w:rPr>
        <w:t>. It</w:t>
      </w:r>
      <w:r w:rsidRPr="003715F6">
        <w:rPr>
          <w:rFonts w:ascii="Times New Roman" w:hAnsi="Times New Roman"/>
          <w:snapToGrid w:val="0"/>
          <w:szCs w:val="24"/>
          <w:lang w:eastAsia="zh-CN"/>
        </w:rPr>
        <w:t xml:space="preserve"> is the essential foundation of pr</w:t>
      </w:r>
      <w:r>
        <w:rPr>
          <w:rFonts w:ascii="Times New Roman" w:hAnsi="Times New Roman"/>
          <w:snapToGrid w:val="0"/>
          <w:szCs w:val="24"/>
          <w:lang w:eastAsia="zh-CN"/>
        </w:rPr>
        <w:t>ofessional and technical course</w:t>
      </w:r>
      <w:r>
        <w:rPr>
          <w:rFonts w:ascii="Times New Roman" w:hAnsi="Times New Roman" w:hint="eastAsia"/>
          <w:snapToGrid w:val="0"/>
          <w:szCs w:val="24"/>
          <w:lang w:eastAsia="zh-CN"/>
        </w:rPr>
        <w:t xml:space="preserve"> to students of </w:t>
      </w:r>
      <w:r w:rsidRPr="003715F6">
        <w:rPr>
          <w:rFonts w:ascii="Times New Roman" w:hAnsi="Times New Roman"/>
          <w:snapToGrid w:val="0"/>
          <w:szCs w:val="24"/>
          <w:lang w:eastAsia="zh-CN"/>
        </w:rPr>
        <w:t xml:space="preserve">the material and engineering related profession. Purpose of this course is to enable students to </w:t>
      </w:r>
      <w:r>
        <w:rPr>
          <w:rFonts w:ascii="Times New Roman" w:hAnsi="Times New Roman"/>
          <w:snapToGrid w:val="0"/>
          <w:szCs w:val="24"/>
          <w:lang w:eastAsia="zh-CN"/>
        </w:rPr>
        <w:t xml:space="preserve">enlarge the knowledge of organic reaction and technology, understand the organic reaction mechanism, and master the basic methods and strategies of organic synthesis route design. </w:t>
      </w:r>
      <w:r w:rsidRPr="003715F6">
        <w:rPr>
          <w:rFonts w:ascii="Times New Roman" w:hAnsi="Times New Roman"/>
          <w:snapToGrid w:val="0"/>
          <w:szCs w:val="24"/>
          <w:lang w:eastAsia="zh-CN"/>
        </w:rPr>
        <w:t xml:space="preserve">The </w:t>
      </w:r>
      <w:r>
        <w:rPr>
          <w:rFonts w:ascii="Times New Roman" w:hAnsi="Times New Roman"/>
          <w:snapToGrid w:val="0"/>
          <w:szCs w:val="24"/>
          <w:lang w:eastAsia="zh-CN"/>
        </w:rPr>
        <w:t xml:space="preserve">another </w:t>
      </w:r>
      <w:r w:rsidRPr="003715F6">
        <w:rPr>
          <w:rFonts w:ascii="Times New Roman" w:hAnsi="Times New Roman"/>
          <w:snapToGrid w:val="0"/>
          <w:szCs w:val="24"/>
          <w:lang w:eastAsia="zh-CN"/>
        </w:rPr>
        <w:t xml:space="preserve">main task of this course is to </w:t>
      </w:r>
      <w:r>
        <w:rPr>
          <w:rFonts w:ascii="Times New Roman" w:hAnsi="Times New Roman"/>
          <w:snapToGrid w:val="0"/>
          <w:szCs w:val="24"/>
          <w:lang w:eastAsia="zh-CN"/>
        </w:rPr>
        <w:t>help students to access the transform from passively learning to initiatively learning by the research teaching style.</w:t>
      </w:r>
    </w:p>
    <w:p w:rsidR="002B3271" w:rsidRDefault="002B3271" w:rsidP="002B3271">
      <w:pPr>
        <w:pStyle w:val="a7"/>
        <w:tabs>
          <w:tab w:val="left" w:pos="0"/>
          <w:tab w:val="left" w:pos="720"/>
          <w:tab w:val="left" w:pos="1440"/>
          <w:tab w:val="left" w:pos="1920"/>
        </w:tabs>
        <w:spacing w:before="120" w:after="120" w:line="360" w:lineRule="auto"/>
        <w:jc w:val="both"/>
        <w:rPr>
          <w:rFonts w:ascii="Times New Roman" w:hAnsi="Times New Roman"/>
          <w:sz w:val="21"/>
          <w:szCs w:val="21"/>
          <w:u w:val="single"/>
          <w:lang w:eastAsia="zh-CN"/>
        </w:rPr>
      </w:pPr>
      <w:r>
        <w:rPr>
          <w:rFonts w:ascii="Times New Roman" w:hAnsi="Times New Roman"/>
          <w:b/>
          <w:sz w:val="21"/>
          <w:szCs w:val="21"/>
          <w:u w:val="single"/>
        </w:rPr>
        <w:t>Course Outcomes</w:t>
      </w:r>
      <w:r>
        <w:rPr>
          <w:rFonts w:ascii="Times New Roman" w:hAnsi="Times New Roman"/>
          <w:sz w:val="21"/>
          <w:szCs w:val="21"/>
          <w:u w:val="single"/>
        </w:rPr>
        <w:t>:</w:t>
      </w:r>
    </w:p>
    <w:p w:rsidR="002B3271" w:rsidRDefault="002B3271" w:rsidP="002B3271">
      <w:pPr>
        <w:pStyle w:val="a7"/>
        <w:tabs>
          <w:tab w:val="left" w:pos="0"/>
          <w:tab w:val="left" w:pos="720"/>
          <w:tab w:val="left" w:pos="1440"/>
          <w:tab w:val="left" w:pos="2160"/>
        </w:tabs>
        <w:spacing w:line="360" w:lineRule="auto"/>
        <w:jc w:val="both"/>
        <w:rPr>
          <w:rFonts w:ascii="Georgia" w:hAnsi="Georgia"/>
          <w:kern w:val="2"/>
          <w:sz w:val="22"/>
          <w:szCs w:val="22"/>
          <w:shd w:val="clear" w:color="auto" w:fill="FFFFFF"/>
          <w:lang w:eastAsia="zh-CN"/>
        </w:rPr>
      </w:pPr>
      <w:r w:rsidRPr="0013537D">
        <w:rPr>
          <w:rFonts w:ascii="Georgia" w:hAnsi="Georgia"/>
          <w:kern w:val="2"/>
          <w:sz w:val="22"/>
          <w:szCs w:val="22"/>
          <w:shd w:val="clear" w:color="auto" w:fill="FFFFFF"/>
          <w:lang w:eastAsia="zh-CN"/>
        </w:rPr>
        <w:t>After completing this course, a student should be able to:</w:t>
      </w:r>
    </w:p>
    <w:p w:rsidR="002B3271" w:rsidRPr="0013537D" w:rsidRDefault="002B3271" w:rsidP="002B3271">
      <w:pPr>
        <w:pStyle w:val="a7"/>
        <w:numPr>
          <w:ilvl w:val="0"/>
          <w:numId w:val="5"/>
        </w:numPr>
        <w:tabs>
          <w:tab w:val="left" w:pos="0"/>
          <w:tab w:val="left" w:pos="720"/>
          <w:tab w:val="left" w:pos="1440"/>
          <w:tab w:val="left" w:pos="2160"/>
        </w:tabs>
        <w:spacing w:line="360" w:lineRule="auto"/>
        <w:jc w:val="both"/>
        <w:rPr>
          <w:rFonts w:ascii="Georgia" w:hAnsi="Georgia"/>
          <w:sz w:val="22"/>
          <w:szCs w:val="22"/>
          <w:shd w:val="clear" w:color="auto" w:fill="FFFFFF"/>
        </w:rPr>
      </w:pPr>
      <w:r w:rsidRPr="0013537D">
        <w:rPr>
          <w:rFonts w:ascii="Georgia" w:hAnsi="Georgia"/>
          <w:sz w:val="22"/>
          <w:szCs w:val="22"/>
          <w:shd w:val="clear" w:color="auto" w:fill="FFFFFF"/>
        </w:rPr>
        <w:t xml:space="preserve">To understand the fundamental </w:t>
      </w:r>
      <w:r>
        <w:rPr>
          <w:rFonts w:ascii="Georgia" w:hAnsi="Georgia" w:hint="eastAsia"/>
          <w:sz w:val="22"/>
          <w:szCs w:val="22"/>
          <w:shd w:val="clear" w:color="auto" w:fill="FFFFFF"/>
          <w:lang w:eastAsia="zh-CN"/>
        </w:rPr>
        <w:t>concepts and</w:t>
      </w:r>
      <w:r w:rsidRPr="0013537D">
        <w:rPr>
          <w:rFonts w:ascii="Georgia" w:hAnsi="Georgia"/>
          <w:sz w:val="22"/>
          <w:szCs w:val="22"/>
          <w:shd w:val="clear" w:color="auto" w:fill="FFFFFF"/>
        </w:rPr>
        <w:t xml:space="preserve"> principles of</w:t>
      </w:r>
      <w:r>
        <w:rPr>
          <w:rFonts w:ascii="Georgia" w:hAnsi="Georgia"/>
          <w:sz w:val="22"/>
          <w:szCs w:val="22"/>
          <w:shd w:val="clear" w:color="auto" w:fill="FFFFFF"/>
        </w:rPr>
        <w:t xml:space="preserve"> synthesis route design.</w:t>
      </w:r>
    </w:p>
    <w:p w:rsidR="002B3271" w:rsidRPr="0013537D" w:rsidRDefault="002B3271" w:rsidP="002B3271">
      <w:pPr>
        <w:pStyle w:val="a7"/>
        <w:numPr>
          <w:ilvl w:val="0"/>
          <w:numId w:val="5"/>
        </w:numPr>
        <w:tabs>
          <w:tab w:val="left" w:pos="0"/>
          <w:tab w:val="left" w:pos="720"/>
          <w:tab w:val="left" w:pos="1440"/>
          <w:tab w:val="left" w:pos="2160"/>
        </w:tabs>
        <w:spacing w:line="360" w:lineRule="auto"/>
        <w:jc w:val="both"/>
        <w:rPr>
          <w:rFonts w:ascii="Georgia" w:hAnsi="Georgia"/>
          <w:sz w:val="22"/>
          <w:szCs w:val="22"/>
          <w:shd w:val="clear" w:color="auto" w:fill="FFFFFF"/>
        </w:rPr>
      </w:pPr>
      <w:r w:rsidRPr="0013537D">
        <w:rPr>
          <w:rFonts w:ascii="Georgia" w:hAnsi="Georgia"/>
          <w:sz w:val="22"/>
          <w:szCs w:val="22"/>
          <w:shd w:val="clear" w:color="auto" w:fill="FFFFFF"/>
        </w:rPr>
        <w:t xml:space="preserve">To </w:t>
      </w:r>
      <w:r>
        <w:rPr>
          <w:rFonts w:ascii="Georgia" w:hAnsi="Georgia"/>
          <w:sz w:val="22"/>
          <w:szCs w:val="22"/>
          <w:shd w:val="clear" w:color="auto" w:fill="FFFFFF"/>
        </w:rPr>
        <w:t>further understand the mechanism of organic reaction.</w:t>
      </w:r>
    </w:p>
    <w:p w:rsidR="002B3271" w:rsidRPr="0013537D" w:rsidRDefault="002B3271" w:rsidP="002B3271">
      <w:pPr>
        <w:pStyle w:val="a7"/>
        <w:numPr>
          <w:ilvl w:val="0"/>
          <w:numId w:val="5"/>
        </w:numPr>
        <w:tabs>
          <w:tab w:val="left" w:pos="0"/>
          <w:tab w:val="left" w:pos="720"/>
          <w:tab w:val="left" w:pos="1440"/>
          <w:tab w:val="left" w:pos="2160"/>
        </w:tabs>
        <w:spacing w:line="360" w:lineRule="auto"/>
        <w:jc w:val="both"/>
        <w:rPr>
          <w:rFonts w:ascii="Georgia" w:hAnsi="Georgia"/>
          <w:sz w:val="22"/>
          <w:szCs w:val="22"/>
          <w:shd w:val="clear" w:color="auto" w:fill="FFFFFF"/>
        </w:rPr>
      </w:pPr>
      <w:r>
        <w:rPr>
          <w:rFonts w:ascii="Georgia" w:hAnsi="Georgia"/>
          <w:sz w:val="22"/>
          <w:szCs w:val="22"/>
          <w:shd w:val="clear" w:color="auto" w:fill="FFFFFF"/>
        </w:rPr>
        <w:t>To further understand the selectivity of organic reactions.</w:t>
      </w:r>
    </w:p>
    <w:p w:rsidR="002B3271" w:rsidRPr="0013537D" w:rsidRDefault="002B3271" w:rsidP="002B3271">
      <w:pPr>
        <w:pStyle w:val="a7"/>
        <w:numPr>
          <w:ilvl w:val="0"/>
          <w:numId w:val="5"/>
        </w:numPr>
        <w:tabs>
          <w:tab w:val="left" w:pos="0"/>
          <w:tab w:val="left" w:pos="720"/>
          <w:tab w:val="left" w:pos="1440"/>
          <w:tab w:val="left" w:pos="2160"/>
        </w:tabs>
        <w:spacing w:line="360" w:lineRule="auto"/>
        <w:jc w:val="both"/>
        <w:rPr>
          <w:rFonts w:ascii="Georgia" w:hAnsi="Georgia"/>
          <w:sz w:val="22"/>
          <w:szCs w:val="22"/>
          <w:shd w:val="clear" w:color="auto" w:fill="FFFFFF"/>
        </w:rPr>
      </w:pPr>
      <w:r w:rsidRPr="0013537D">
        <w:rPr>
          <w:rFonts w:ascii="Georgia" w:hAnsi="Georgia"/>
          <w:sz w:val="22"/>
          <w:szCs w:val="22"/>
          <w:shd w:val="clear" w:color="auto" w:fill="FFFFFF"/>
        </w:rPr>
        <w:t xml:space="preserve">To </w:t>
      </w:r>
      <w:r>
        <w:rPr>
          <w:rFonts w:ascii="Georgia" w:hAnsi="Georgia"/>
          <w:sz w:val="22"/>
          <w:szCs w:val="22"/>
          <w:shd w:val="clear" w:color="auto" w:fill="FFFFFF"/>
        </w:rPr>
        <w:t>learn how to design the synthesis route of functional organic molecules.</w:t>
      </w:r>
    </w:p>
    <w:p w:rsidR="002B3271" w:rsidRPr="0013537D" w:rsidRDefault="002B3271" w:rsidP="002B3271">
      <w:pPr>
        <w:pStyle w:val="a7"/>
        <w:numPr>
          <w:ilvl w:val="0"/>
          <w:numId w:val="5"/>
        </w:numPr>
        <w:tabs>
          <w:tab w:val="left" w:pos="0"/>
          <w:tab w:val="left" w:pos="720"/>
          <w:tab w:val="left" w:pos="1440"/>
          <w:tab w:val="left" w:pos="2160"/>
        </w:tabs>
        <w:spacing w:line="360" w:lineRule="auto"/>
        <w:jc w:val="both"/>
        <w:rPr>
          <w:rFonts w:ascii="Georgia" w:hAnsi="Georgia"/>
          <w:sz w:val="22"/>
          <w:szCs w:val="22"/>
          <w:shd w:val="clear" w:color="auto" w:fill="FFFFFF"/>
        </w:rPr>
      </w:pPr>
      <w:r w:rsidRPr="0013537D">
        <w:rPr>
          <w:rFonts w:ascii="Georgia" w:hAnsi="Georgia"/>
          <w:sz w:val="22"/>
          <w:szCs w:val="22"/>
          <w:shd w:val="clear" w:color="auto" w:fill="FFFFFF"/>
        </w:rPr>
        <w:t xml:space="preserve">To develop critical thinking skills involved in evaluating </w:t>
      </w:r>
      <w:r>
        <w:rPr>
          <w:rFonts w:ascii="Georgia" w:hAnsi="Georgia"/>
          <w:sz w:val="22"/>
          <w:szCs w:val="22"/>
          <w:shd w:val="clear" w:color="auto" w:fill="FFFFFF"/>
        </w:rPr>
        <w:t>different synthesis routes.</w:t>
      </w:r>
    </w:p>
    <w:p w:rsidR="002B3271" w:rsidRDefault="002B3271" w:rsidP="002B3271">
      <w:pPr>
        <w:ind w:left="2340" w:hanging="2340"/>
        <w:rPr>
          <w:sz w:val="24"/>
        </w:rPr>
      </w:pPr>
    </w:p>
    <w:p w:rsidR="002B3271" w:rsidRDefault="002B3271" w:rsidP="002B3271">
      <w:pPr>
        <w:rPr>
          <w:b/>
          <w:szCs w:val="21"/>
          <w:u w:val="single"/>
        </w:rPr>
      </w:pPr>
      <w:r>
        <w:rPr>
          <w:b/>
          <w:szCs w:val="21"/>
          <w:u w:val="single"/>
        </w:rPr>
        <w:t>Course Content:</w:t>
      </w:r>
    </w:p>
    <w:p w:rsidR="002B3271" w:rsidRDefault="002B3271" w:rsidP="002B3271">
      <w:pPr>
        <w:rPr>
          <w:b/>
          <w:szCs w:val="21"/>
          <w:u w:val="single"/>
        </w:rPr>
      </w:pPr>
    </w:p>
    <w:p w:rsidR="002B3271" w:rsidRDefault="002B3271" w:rsidP="002B3271">
      <w:pPr>
        <w:rPr>
          <w:b/>
          <w:szCs w:val="21"/>
        </w:rPr>
      </w:pPr>
      <w:r>
        <w:rPr>
          <w:b/>
          <w:szCs w:val="21"/>
        </w:rPr>
        <w:lastRenderedPageBreak/>
        <w:t xml:space="preserve">Lectures and Lecture Hours: </w:t>
      </w:r>
    </w:p>
    <w:p w:rsidR="002B3271" w:rsidRPr="00723D64" w:rsidRDefault="002B3271" w:rsidP="002B3271">
      <w:pPr>
        <w:adjustRightInd w:val="0"/>
        <w:snapToGrid w:val="0"/>
        <w:spacing w:beforeLines="50" w:afterLines="50"/>
        <w:rPr>
          <w:b/>
          <w:kern w:val="0"/>
          <w:sz w:val="24"/>
        </w:rPr>
      </w:pPr>
      <w:r w:rsidRPr="00723D64">
        <w:rPr>
          <w:rFonts w:hint="eastAsia"/>
          <w:b/>
          <w:kern w:val="0"/>
          <w:sz w:val="24"/>
        </w:rPr>
        <w:t xml:space="preserve">Chapter </w:t>
      </w:r>
      <w:r w:rsidRPr="00723D64">
        <w:rPr>
          <w:b/>
          <w:kern w:val="0"/>
          <w:sz w:val="24"/>
        </w:rPr>
        <w:t xml:space="preserve">1 </w:t>
      </w:r>
      <w:r>
        <w:rPr>
          <w:rFonts w:hint="eastAsia"/>
          <w:b/>
          <w:kern w:val="0"/>
          <w:sz w:val="24"/>
        </w:rPr>
        <w:t>Introduction</w:t>
      </w:r>
      <w:r w:rsidRPr="00723D64">
        <w:rPr>
          <w:b/>
          <w:kern w:val="0"/>
          <w:sz w:val="24"/>
        </w:rPr>
        <w:t xml:space="preserve"> (</w:t>
      </w:r>
      <w:r>
        <w:rPr>
          <w:b/>
          <w:kern w:val="0"/>
          <w:sz w:val="24"/>
        </w:rPr>
        <w:t xml:space="preserve">2 </w:t>
      </w:r>
      <w:r w:rsidRPr="00723D64">
        <w:rPr>
          <w:b/>
          <w:kern w:val="0"/>
          <w:sz w:val="24"/>
        </w:rPr>
        <w:t>hrs)</w:t>
      </w:r>
    </w:p>
    <w:p w:rsidR="002B3271" w:rsidRPr="00112870" w:rsidRDefault="002B3271" w:rsidP="002B3271">
      <w:pPr>
        <w:spacing w:line="400" w:lineRule="exact"/>
        <w:ind w:leftChars="137" w:left="288" w:firstLine="2"/>
        <w:rPr>
          <w:rFonts w:ascii="Georgia" w:hAnsi="Georgia"/>
          <w:sz w:val="22"/>
          <w:shd w:val="clear" w:color="auto" w:fill="FFFFFF"/>
        </w:rPr>
      </w:pPr>
      <w:r>
        <w:rPr>
          <w:rFonts w:ascii="Georgia" w:hAnsi="Georgia"/>
          <w:sz w:val="22"/>
          <w:shd w:val="clear" w:color="auto" w:fill="FFFFFF"/>
        </w:rPr>
        <w:t xml:space="preserve">The target, development, and achievements </w:t>
      </w:r>
      <w:r>
        <w:rPr>
          <w:rFonts w:ascii="Georgia" w:hAnsi="Georgia" w:hint="eastAsia"/>
          <w:sz w:val="22"/>
          <w:shd w:val="clear" w:color="auto" w:fill="FFFFFF"/>
        </w:rPr>
        <w:t xml:space="preserve">of </w:t>
      </w:r>
      <w:r>
        <w:rPr>
          <w:rFonts w:ascii="Georgia" w:hAnsi="Georgia"/>
          <w:sz w:val="22"/>
          <w:shd w:val="clear" w:color="auto" w:fill="FFFFFF"/>
        </w:rPr>
        <w:t>organic chemistry</w:t>
      </w:r>
      <w:r w:rsidRPr="00112870">
        <w:rPr>
          <w:rFonts w:ascii="Georgia" w:hAnsi="Georgia"/>
          <w:sz w:val="22"/>
          <w:shd w:val="clear" w:color="auto" w:fill="FFFFFF"/>
        </w:rPr>
        <w:t xml:space="preserve"> </w:t>
      </w:r>
    </w:p>
    <w:p w:rsidR="002B3271" w:rsidRPr="00723D64" w:rsidRDefault="002B3271" w:rsidP="002B3271">
      <w:pPr>
        <w:adjustRightInd w:val="0"/>
        <w:snapToGrid w:val="0"/>
        <w:spacing w:beforeLines="50" w:afterLines="50"/>
        <w:rPr>
          <w:b/>
          <w:kern w:val="0"/>
          <w:sz w:val="24"/>
        </w:rPr>
      </w:pPr>
      <w:r w:rsidRPr="00723D64">
        <w:rPr>
          <w:b/>
          <w:kern w:val="0"/>
          <w:sz w:val="24"/>
        </w:rPr>
        <w:t xml:space="preserve">Chapter 2 </w:t>
      </w:r>
      <w:r>
        <w:rPr>
          <w:b/>
          <w:kern w:val="0"/>
          <w:sz w:val="24"/>
        </w:rPr>
        <w:t xml:space="preserve">Knowledge of the organic synthesis and the route design </w:t>
      </w:r>
      <w:r w:rsidRPr="00723D64">
        <w:rPr>
          <w:b/>
          <w:kern w:val="0"/>
          <w:sz w:val="24"/>
        </w:rPr>
        <w:t>(</w:t>
      </w:r>
      <w:r>
        <w:rPr>
          <w:rFonts w:hint="eastAsia"/>
          <w:b/>
          <w:kern w:val="0"/>
          <w:sz w:val="24"/>
        </w:rPr>
        <w:t>4</w:t>
      </w:r>
      <w:r w:rsidRPr="00723D64">
        <w:rPr>
          <w:b/>
          <w:kern w:val="0"/>
          <w:sz w:val="24"/>
        </w:rPr>
        <w:t xml:space="preserve"> hrs)</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2.1 </w:t>
      </w:r>
      <w:r>
        <w:rPr>
          <w:rFonts w:ascii="Georgia" w:hAnsi="Georgia"/>
          <w:sz w:val="22"/>
          <w:shd w:val="clear" w:color="auto" w:fill="FFFFFF"/>
        </w:rPr>
        <w:t xml:space="preserve">Key points for organic synthesis </w:t>
      </w:r>
    </w:p>
    <w:p w:rsidR="002B3271" w:rsidRPr="00112870" w:rsidRDefault="002B3271" w:rsidP="002B3271">
      <w:pPr>
        <w:spacing w:line="400" w:lineRule="exact"/>
        <w:ind w:leftChars="137" w:left="288" w:firstLine="2"/>
        <w:rPr>
          <w:rFonts w:ascii="Georgia" w:hAnsi="Georgia" w:hint="eastAsia"/>
          <w:sz w:val="22"/>
          <w:shd w:val="clear" w:color="auto" w:fill="FFFFFF"/>
        </w:rPr>
      </w:pPr>
      <w:r w:rsidRPr="00112870">
        <w:rPr>
          <w:rFonts w:ascii="Georgia" w:hAnsi="Georgia"/>
          <w:sz w:val="22"/>
          <w:shd w:val="clear" w:color="auto" w:fill="FFFFFF"/>
        </w:rPr>
        <w:t xml:space="preserve">2.2 </w:t>
      </w:r>
      <w:r>
        <w:rPr>
          <w:rFonts w:ascii="Georgia" w:hAnsi="Georgia"/>
          <w:sz w:val="22"/>
          <w:shd w:val="clear" w:color="auto" w:fill="FFFFFF"/>
        </w:rPr>
        <w:t>Basic methods for the route design of organic synthesis</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hint="eastAsia"/>
          <w:sz w:val="22"/>
          <w:shd w:val="clear" w:color="auto" w:fill="FFFFFF"/>
        </w:rPr>
      </w:pPr>
      <w:r w:rsidRPr="00112870">
        <w:rPr>
          <w:rFonts w:ascii="Georgia" w:hAnsi="Georgia"/>
          <w:sz w:val="22"/>
          <w:shd w:val="clear" w:color="auto" w:fill="FFFFFF"/>
        </w:rPr>
        <w:t xml:space="preserve">2.3 </w:t>
      </w:r>
      <w:r>
        <w:rPr>
          <w:rFonts w:ascii="Georgia" w:hAnsi="Georgia"/>
          <w:sz w:val="22"/>
          <w:shd w:val="clear" w:color="auto" w:fill="FFFFFF"/>
        </w:rPr>
        <w:t>Selectivity and control of organic reaction</w:t>
      </w:r>
    </w:p>
    <w:p w:rsidR="002B3271" w:rsidRDefault="002B3271" w:rsidP="002B3271">
      <w:pPr>
        <w:adjustRightInd w:val="0"/>
        <w:snapToGrid w:val="0"/>
        <w:spacing w:beforeLines="50" w:afterLines="50"/>
        <w:rPr>
          <w:b/>
          <w:kern w:val="0"/>
          <w:sz w:val="24"/>
        </w:rPr>
      </w:pPr>
      <w:r>
        <w:rPr>
          <w:rFonts w:hint="eastAsia"/>
          <w:b/>
          <w:kern w:val="0"/>
          <w:sz w:val="24"/>
        </w:rPr>
        <w:t>Review of organic rea</w:t>
      </w:r>
      <w:r>
        <w:rPr>
          <w:b/>
          <w:kern w:val="0"/>
          <w:sz w:val="24"/>
        </w:rPr>
        <w:t>c</w:t>
      </w:r>
      <w:r>
        <w:rPr>
          <w:rFonts w:hint="eastAsia"/>
          <w:b/>
          <w:kern w:val="0"/>
          <w:sz w:val="24"/>
        </w:rPr>
        <w:t xml:space="preserve">tion of </w:t>
      </w:r>
      <w:proofErr w:type="spellStart"/>
      <w:r>
        <w:rPr>
          <w:b/>
          <w:kern w:val="0"/>
          <w:sz w:val="24"/>
        </w:rPr>
        <w:t>aldehyde</w:t>
      </w:r>
      <w:proofErr w:type="spellEnd"/>
      <w:r>
        <w:rPr>
          <w:b/>
          <w:kern w:val="0"/>
          <w:sz w:val="24"/>
        </w:rPr>
        <w:t xml:space="preserve"> and </w:t>
      </w:r>
      <w:proofErr w:type="spellStart"/>
      <w:r>
        <w:rPr>
          <w:b/>
          <w:kern w:val="0"/>
          <w:sz w:val="24"/>
        </w:rPr>
        <w:t>ketone</w:t>
      </w:r>
      <w:proofErr w:type="spellEnd"/>
      <w:r>
        <w:rPr>
          <w:b/>
          <w:kern w:val="0"/>
          <w:sz w:val="24"/>
        </w:rPr>
        <w:t xml:space="preserve"> compounds </w:t>
      </w:r>
      <w:r w:rsidRPr="00723D64">
        <w:rPr>
          <w:b/>
          <w:kern w:val="0"/>
          <w:sz w:val="24"/>
        </w:rPr>
        <w:t>(</w:t>
      </w:r>
      <w:r>
        <w:rPr>
          <w:rFonts w:hint="eastAsia"/>
          <w:b/>
          <w:kern w:val="0"/>
          <w:sz w:val="24"/>
        </w:rPr>
        <w:t>4</w:t>
      </w:r>
      <w:r w:rsidRPr="00723D64">
        <w:rPr>
          <w:b/>
          <w:kern w:val="0"/>
          <w:sz w:val="24"/>
        </w:rPr>
        <w:t xml:space="preserve"> hrs)</w:t>
      </w:r>
    </w:p>
    <w:p w:rsidR="002B3271" w:rsidRPr="00723D64" w:rsidRDefault="002B3271" w:rsidP="002B3271">
      <w:pPr>
        <w:adjustRightInd w:val="0"/>
        <w:snapToGrid w:val="0"/>
        <w:spacing w:beforeLines="50" w:afterLines="50"/>
        <w:rPr>
          <w:rFonts w:hint="eastAsia"/>
          <w:b/>
          <w:kern w:val="0"/>
          <w:sz w:val="24"/>
        </w:rPr>
      </w:pPr>
      <w:r w:rsidRPr="00723D64">
        <w:rPr>
          <w:b/>
          <w:kern w:val="0"/>
          <w:sz w:val="24"/>
        </w:rPr>
        <w:t xml:space="preserve">Chapter 3 </w:t>
      </w:r>
      <w:r>
        <w:rPr>
          <w:rFonts w:hint="eastAsia"/>
          <w:b/>
          <w:kern w:val="0"/>
          <w:sz w:val="24"/>
        </w:rPr>
        <w:t>Disco</w:t>
      </w:r>
      <w:r>
        <w:rPr>
          <w:b/>
          <w:kern w:val="0"/>
          <w:sz w:val="24"/>
        </w:rPr>
        <w:t>n</w:t>
      </w:r>
      <w:r>
        <w:rPr>
          <w:rFonts w:hint="eastAsia"/>
          <w:b/>
          <w:kern w:val="0"/>
          <w:sz w:val="24"/>
        </w:rPr>
        <w:t xml:space="preserve">nection </w:t>
      </w:r>
      <w:r>
        <w:rPr>
          <w:b/>
          <w:kern w:val="0"/>
          <w:sz w:val="24"/>
        </w:rPr>
        <w:t>of molecule (</w:t>
      </w:r>
      <w:r>
        <w:rPr>
          <w:rFonts w:hint="eastAsia"/>
          <w:b/>
          <w:kern w:val="0"/>
          <w:sz w:val="24"/>
        </w:rPr>
        <w:t>8</w:t>
      </w:r>
      <w:r w:rsidRPr="00723D64">
        <w:rPr>
          <w:b/>
          <w:kern w:val="0"/>
          <w:sz w:val="24"/>
        </w:rPr>
        <w:t xml:space="preserve"> hrs)</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3.1 </w:t>
      </w:r>
      <w:r>
        <w:rPr>
          <w:rFonts w:ascii="Georgia" w:hAnsi="Georgia"/>
          <w:sz w:val="22"/>
          <w:shd w:val="clear" w:color="auto" w:fill="FFFFFF"/>
        </w:rPr>
        <w:t>Preferentially considering the formation of carbon skeleton</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3.2 </w:t>
      </w:r>
      <w:r>
        <w:rPr>
          <w:rFonts w:ascii="Georgia" w:hAnsi="Georgia"/>
          <w:sz w:val="22"/>
          <w:shd w:val="clear" w:color="auto" w:fill="FFFFFF"/>
        </w:rPr>
        <w:t>Key points for the molecular disconnection</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3.3</w:t>
      </w:r>
      <w:r>
        <w:rPr>
          <w:rFonts w:ascii="Georgia" w:hAnsi="Georgia" w:hint="eastAsia"/>
          <w:sz w:val="22"/>
          <w:shd w:val="clear" w:color="auto" w:fill="FFFFFF"/>
        </w:rPr>
        <w:t xml:space="preserve"> </w:t>
      </w:r>
      <w:r>
        <w:rPr>
          <w:rFonts w:ascii="Georgia" w:hAnsi="Georgia"/>
          <w:sz w:val="22"/>
          <w:shd w:val="clear" w:color="auto" w:fill="FFFFFF"/>
        </w:rPr>
        <w:t>Disconnection for alcohol compounds</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3.4 </w:t>
      </w:r>
      <w:r>
        <w:rPr>
          <w:rFonts w:ascii="Georgia" w:hAnsi="Georgia"/>
          <w:sz w:val="22"/>
          <w:shd w:val="clear" w:color="auto" w:fill="FFFFFF"/>
        </w:rPr>
        <w:t>Disconnection for carbonyl compounds</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3.5 </w:t>
      </w:r>
      <w:r>
        <w:rPr>
          <w:rFonts w:ascii="Georgia" w:hAnsi="Georgia"/>
          <w:sz w:val="22"/>
          <w:shd w:val="clear" w:color="auto" w:fill="FFFFFF"/>
        </w:rPr>
        <w:t>Practice items</w:t>
      </w:r>
    </w:p>
    <w:p w:rsidR="002B3271" w:rsidRPr="00723D64" w:rsidRDefault="002B3271" w:rsidP="002B3271">
      <w:pPr>
        <w:adjustRightInd w:val="0"/>
        <w:snapToGrid w:val="0"/>
        <w:spacing w:beforeLines="50" w:afterLines="50"/>
        <w:rPr>
          <w:b/>
          <w:kern w:val="0"/>
          <w:sz w:val="24"/>
        </w:rPr>
      </w:pPr>
      <w:r w:rsidRPr="00723D64">
        <w:rPr>
          <w:b/>
          <w:kern w:val="0"/>
          <w:sz w:val="24"/>
        </w:rPr>
        <w:t xml:space="preserve">Chapter 4 </w:t>
      </w:r>
      <w:r>
        <w:rPr>
          <w:b/>
          <w:kern w:val="0"/>
          <w:sz w:val="24"/>
        </w:rPr>
        <w:t xml:space="preserve">Activation and </w:t>
      </w:r>
      <w:proofErr w:type="spellStart"/>
      <w:r>
        <w:rPr>
          <w:b/>
          <w:kern w:val="0"/>
          <w:sz w:val="24"/>
        </w:rPr>
        <w:t>passivation</w:t>
      </w:r>
      <w:proofErr w:type="spellEnd"/>
      <w:r w:rsidRPr="00723D64">
        <w:rPr>
          <w:rFonts w:hint="eastAsia"/>
          <w:b/>
          <w:kern w:val="0"/>
          <w:sz w:val="24"/>
        </w:rPr>
        <w:t xml:space="preserve"> </w:t>
      </w:r>
      <w:r w:rsidRPr="00723D64">
        <w:rPr>
          <w:b/>
          <w:kern w:val="0"/>
          <w:sz w:val="24"/>
        </w:rPr>
        <w:t>(</w:t>
      </w:r>
      <w:r>
        <w:rPr>
          <w:b/>
          <w:kern w:val="0"/>
          <w:sz w:val="24"/>
        </w:rPr>
        <w:t>4</w:t>
      </w:r>
      <w:r w:rsidRPr="00723D64">
        <w:rPr>
          <w:b/>
          <w:kern w:val="0"/>
          <w:sz w:val="24"/>
        </w:rPr>
        <w:t xml:space="preserve"> hrs)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4.1 </w:t>
      </w:r>
      <w:r>
        <w:rPr>
          <w:rFonts w:ascii="Georgia" w:hAnsi="Georgia"/>
          <w:sz w:val="22"/>
          <w:shd w:val="clear" w:color="auto" w:fill="FFFFFF"/>
        </w:rPr>
        <w:t>Activation is the key method for guiding synthesis</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4.2 </w:t>
      </w:r>
      <w:r>
        <w:rPr>
          <w:rFonts w:ascii="Georgia" w:hAnsi="Georgia"/>
          <w:sz w:val="22"/>
          <w:shd w:val="clear" w:color="auto" w:fill="FFFFFF"/>
        </w:rPr>
        <w:t xml:space="preserve">Guiding synthesis by </w:t>
      </w:r>
      <w:proofErr w:type="spellStart"/>
      <w:r>
        <w:rPr>
          <w:rFonts w:ascii="Georgia" w:hAnsi="Georgia"/>
          <w:sz w:val="22"/>
          <w:shd w:val="clear" w:color="auto" w:fill="FFFFFF"/>
        </w:rPr>
        <w:t>passivation</w:t>
      </w:r>
      <w:proofErr w:type="spellEnd"/>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4.3 </w:t>
      </w:r>
      <w:r>
        <w:rPr>
          <w:rFonts w:ascii="Georgia" w:hAnsi="Georgia"/>
          <w:sz w:val="22"/>
          <w:shd w:val="clear" w:color="auto" w:fill="FFFFFF"/>
        </w:rPr>
        <w:t>Guiding synthesis by occupying position</w:t>
      </w:r>
      <w:r>
        <w:rPr>
          <w:rFonts w:ascii="Georgia" w:hAnsi="Georgia" w:hint="eastAsia"/>
          <w:sz w:val="22"/>
          <w:shd w:val="clear" w:color="auto" w:fill="FFFFFF"/>
        </w:rPr>
        <w:t>s</w:t>
      </w:r>
      <w:r w:rsidRPr="00112870">
        <w:rPr>
          <w:rFonts w:ascii="Georgia" w:hAnsi="Georgia"/>
          <w:sz w:val="22"/>
          <w:shd w:val="clear" w:color="auto" w:fill="FFFFFF"/>
        </w:rPr>
        <w:t xml:space="preserve"> </w:t>
      </w:r>
    </w:p>
    <w:p w:rsidR="002B3271" w:rsidRPr="00723D64" w:rsidRDefault="002B3271" w:rsidP="002B3271">
      <w:pPr>
        <w:adjustRightInd w:val="0"/>
        <w:snapToGrid w:val="0"/>
        <w:spacing w:beforeLines="50" w:afterLines="50"/>
        <w:rPr>
          <w:b/>
          <w:kern w:val="0"/>
          <w:sz w:val="24"/>
        </w:rPr>
      </w:pPr>
      <w:r w:rsidRPr="00723D64">
        <w:rPr>
          <w:b/>
          <w:kern w:val="0"/>
          <w:sz w:val="24"/>
        </w:rPr>
        <w:t xml:space="preserve">Chapter 5 </w:t>
      </w:r>
      <w:r>
        <w:rPr>
          <w:b/>
          <w:kern w:val="0"/>
          <w:sz w:val="24"/>
        </w:rPr>
        <w:t>Oxidation reaction</w:t>
      </w:r>
      <w:r w:rsidRPr="00723D64">
        <w:rPr>
          <w:b/>
          <w:kern w:val="0"/>
          <w:sz w:val="24"/>
        </w:rPr>
        <w:t xml:space="preserve"> (</w:t>
      </w:r>
      <w:r>
        <w:rPr>
          <w:b/>
          <w:kern w:val="0"/>
          <w:sz w:val="24"/>
        </w:rPr>
        <w:t>4</w:t>
      </w:r>
      <w:r w:rsidRPr="00723D64">
        <w:rPr>
          <w:b/>
          <w:kern w:val="0"/>
          <w:sz w:val="24"/>
        </w:rPr>
        <w:t>hrs)</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5.1 </w:t>
      </w:r>
      <w:r>
        <w:rPr>
          <w:rFonts w:ascii="Georgia" w:hAnsi="Georgia"/>
          <w:sz w:val="22"/>
          <w:shd w:val="clear" w:color="auto" w:fill="FFFFFF"/>
        </w:rPr>
        <w:t xml:space="preserve">Oxidation reaction of alcohol, </w:t>
      </w:r>
      <w:proofErr w:type="spellStart"/>
      <w:r w:rsidRPr="007770D9">
        <w:rPr>
          <w:rFonts w:ascii="Georgia" w:hAnsi="Georgia"/>
          <w:sz w:val="22"/>
          <w:shd w:val="clear" w:color="auto" w:fill="FFFFFF"/>
        </w:rPr>
        <w:t>aldehyde</w:t>
      </w:r>
      <w:proofErr w:type="spellEnd"/>
      <w:r w:rsidRPr="007770D9">
        <w:rPr>
          <w:rFonts w:ascii="Georgia" w:hAnsi="Georgia"/>
          <w:sz w:val="22"/>
          <w:shd w:val="clear" w:color="auto" w:fill="FFFFFF"/>
        </w:rPr>
        <w:t xml:space="preserve"> and </w:t>
      </w:r>
      <w:proofErr w:type="spellStart"/>
      <w:r w:rsidRPr="007770D9">
        <w:rPr>
          <w:rFonts w:ascii="Georgia" w:hAnsi="Georgia"/>
          <w:sz w:val="22"/>
          <w:shd w:val="clear" w:color="auto" w:fill="FFFFFF"/>
        </w:rPr>
        <w:t>ketone</w:t>
      </w:r>
      <w:proofErr w:type="spellEnd"/>
      <w:r w:rsidRPr="007770D9">
        <w:rPr>
          <w:rFonts w:ascii="Georgia" w:hAnsi="Georgia"/>
          <w:sz w:val="22"/>
          <w:shd w:val="clear" w:color="auto" w:fill="FFFFFF"/>
        </w:rPr>
        <w:t xml:space="preserve"> compounds</w:t>
      </w:r>
      <w:r w:rsidRPr="00112870">
        <w:rPr>
          <w:rFonts w:ascii="Georgia" w:hAnsi="Georgia"/>
          <w:sz w:val="22"/>
          <w:shd w:val="clear" w:color="auto" w:fill="FFFFFF"/>
        </w:rPr>
        <w:t xml:space="preserve"> </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5.2 </w:t>
      </w:r>
      <w:r>
        <w:rPr>
          <w:rFonts w:ascii="Georgia" w:hAnsi="Georgia"/>
          <w:sz w:val="22"/>
          <w:shd w:val="clear" w:color="auto" w:fill="FFFFFF"/>
        </w:rPr>
        <w:t>Oxidation reaction of carboxylic acid</w:t>
      </w:r>
      <w:r w:rsidRPr="007770D9">
        <w:rPr>
          <w:rFonts w:ascii="Georgia" w:hAnsi="Georgia"/>
          <w:sz w:val="22"/>
          <w:shd w:val="clear" w:color="auto" w:fill="FFFFFF"/>
        </w:rPr>
        <w:t xml:space="preserve"> compounds</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5.3 </w:t>
      </w:r>
      <w:r>
        <w:rPr>
          <w:rFonts w:ascii="Georgia" w:hAnsi="Georgia"/>
          <w:sz w:val="22"/>
          <w:shd w:val="clear" w:color="auto" w:fill="FFFFFF"/>
        </w:rPr>
        <w:t xml:space="preserve">Oxidation reaction of </w:t>
      </w:r>
      <w:proofErr w:type="spellStart"/>
      <w:r>
        <w:rPr>
          <w:rFonts w:ascii="Georgia" w:hAnsi="Georgia"/>
          <w:sz w:val="22"/>
          <w:shd w:val="clear" w:color="auto" w:fill="FFFFFF"/>
        </w:rPr>
        <w:t>alkene</w:t>
      </w:r>
      <w:proofErr w:type="spellEnd"/>
      <w:r w:rsidRPr="007770D9">
        <w:rPr>
          <w:rFonts w:ascii="Georgia" w:hAnsi="Georgia"/>
          <w:sz w:val="22"/>
          <w:shd w:val="clear" w:color="auto" w:fill="FFFFFF"/>
        </w:rPr>
        <w:t xml:space="preserve"> compounds</w:t>
      </w:r>
    </w:p>
    <w:p w:rsidR="002B3271" w:rsidRPr="00723D64" w:rsidRDefault="002B3271" w:rsidP="002B3271">
      <w:pPr>
        <w:adjustRightInd w:val="0"/>
        <w:snapToGrid w:val="0"/>
        <w:spacing w:beforeLines="50" w:afterLines="50"/>
        <w:rPr>
          <w:rFonts w:hint="eastAsia"/>
          <w:b/>
          <w:kern w:val="0"/>
          <w:sz w:val="24"/>
        </w:rPr>
      </w:pPr>
      <w:r w:rsidRPr="00723D64">
        <w:rPr>
          <w:b/>
          <w:kern w:val="0"/>
          <w:sz w:val="24"/>
        </w:rPr>
        <w:t xml:space="preserve">Chapter 6 </w:t>
      </w:r>
      <w:r>
        <w:rPr>
          <w:b/>
          <w:kern w:val="0"/>
          <w:sz w:val="24"/>
        </w:rPr>
        <w:t>Reduction</w:t>
      </w:r>
      <w:r w:rsidRPr="00723D64">
        <w:rPr>
          <w:rFonts w:hint="eastAsia"/>
          <w:b/>
          <w:kern w:val="0"/>
          <w:sz w:val="24"/>
        </w:rPr>
        <w:t xml:space="preserve"> </w:t>
      </w:r>
      <w:r>
        <w:rPr>
          <w:b/>
          <w:kern w:val="0"/>
          <w:sz w:val="24"/>
        </w:rPr>
        <w:t xml:space="preserve">reaction </w:t>
      </w:r>
      <w:r w:rsidRPr="00723D64">
        <w:rPr>
          <w:b/>
          <w:kern w:val="0"/>
          <w:sz w:val="24"/>
        </w:rPr>
        <w:t>(</w:t>
      </w:r>
      <w:r>
        <w:rPr>
          <w:b/>
          <w:kern w:val="0"/>
          <w:sz w:val="24"/>
        </w:rPr>
        <w:t>4</w:t>
      </w:r>
      <w:r w:rsidRPr="00723D64">
        <w:rPr>
          <w:b/>
          <w:kern w:val="0"/>
          <w:sz w:val="24"/>
        </w:rPr>
        <w:t xml:space="preserve"> hrs)</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6.1 </w:t>
      </w:r>
      <w:r>
        <w:rPr>
          <w:rFonts w:ascii="Georgia" w:hAnsi="Georgia"/>
          <w:sz w:val="22"/>
          <w:shd w:val="clear" w:color="auto" w:fill="FFFFFF"/>
        </w:rPr>
        <w:t>Catalytic hydrogenation</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6.2 </w:t>
      </w:r>
      <w:r>
        <w:rPr>
          <w:rFonts w:ascii="Georgia" w:hAnsi="Georgia"/>
          <w:sz w:val="22"/>
          <w:shd w:val="clear" w:color="auto" w:fill="FFFFFF"/>
        </w:rPr>
        <w:t>Metal hydride reducing agent</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6.3 </w:t>
      </w:r>
      <w:r>
        <w:rPr>
          <w:rFonts w:ascii="Georgia" w:hAnsi="Georgia"/>
          <w:sz w:val="22"/>
          <w:shd w:val="clear" w:color="auto" w:fill="FFFFFF"/>
        </w:rPr>
        <w:t>Metal, lower valence metal salts reducing agent</w:t>
      </w:r>
    </w:p>
    <w:p w:rsidR="002B3271" w:rsidRPr="00112870" w:rsidRDefault="002B3271" w:rsidP="002B3271">
      <w:pPr>
        <w:spacing w:line="400" w:lineRule="exact"/>
        <w:ind w:leftChars="137" w:left="288" w:firstLine="2"/>
        <w:rPr>
          <w:rFonts w:ascii="Georgia" w:hAnsi="Georgia"/>
          <w:sz w:val="22"/>
          <w:shd w:val="clear" w:color="auto" w:fill="FFFFFF"/>
        </w:rPr>
      </w:pPr>
      <w:r w:rsidRPr="00112870">
        <w:rPr>
          <w:rFonts w:ascii="Georgia" w:hAnsi="Georgia"/>
          <w:sz w:val="22"/>
          <w:shd w:val="clear" w:color="auto" w:fill="FFFFFF"/>
        </w:rPr>
        <w:t xml:space="preserve">6.4 </w:t>
      </w:r>
      <w:r>
        <w:rPr>
          <w:rFonts w:ascii="Georgia" w:hAnsi="Georgia"/>
          <w:sz w:val="22"/>
          <w:shd w:val="clear" w:color="auto" w:fill="FFFFFF"/>
        </w:rPr>
        <w:t>Non-metal reducing agent</w:t>
      </w:r>
    </w:p>
    <w:p w:rsidR="002B3271" w:rsidRDefault="002B3271" w:rsidP="002B3271">
      <w:pPr>
        <w:adjustRightInd w:val="0"/>
        <w:snapToGrid w:val="0"/>
        <w:spacing w:beforeLines="50" w:afterLines="50"/>
        <w:rPr>
          <w:b/>
          <w:kern w:val="0"/>
          <w:sz w:val="24"/>
        </w:rPr>
      </w:pPr>
      <w:r w:rsidRPr="00723D64">
        <w:rPr>
          <w:b/>
          <w:kern w:val="0"/>
          <w:sz w:val="24"/>
        </w:rPr>
        <w:t xml:space="preserve">Chapter </w:t>
      </w:r>
      <w:r>
        <w:rPr>
          <w:rFonts w:hint="eastAsia"/>
          <w:b/>
          <w:kern w:val="0"/>
          <w:sz w:val="24"/>
        </w:rPr>
        <w:t>7</w:t>
      </w:r>
      <w:r w:rsidRPr="00723D64">
        <w:rPr>
          <w:b/>
          <w:kern w:val="0"/>
          <w:sz w:val="24"/>
        </w:rPr>
        <w:t xml:space="preserve"> </w:t>
      </w:r>
      <w:r>
        <w:rPr>
          <w:b/>
          <w:kern w:val="0"/>
          <w:sz w:val="24"/>
        </w:rPr>
        <w:t>Protection groups</w:t>
      </w:r>
      <w:r w:rsidRPr="00723D64">
        <w:rPr>
          <w:b/>
          <w:kern w:val="0"/>
          <w:sz w:val="24"/>
        </w:rPr>
        <w:t xml:space="preserve"> (</w:t>
      </w:r>
      <w:r>
        <w:rPr>
          <w:b/>
          <w:kern w:val="0"/>
          <w:sz w:val="24"/>
        </w:rPr>
        <w:t>2</w:t>
      </w:r>
      <w:r w:rsidRPr="00723D64">
        <w:rPr>
          <w:b/>
          <w:kern w:val="0"/>
          <w:sz w:val="24"/>
        </w:rPr>
        <w:t>hrs)</w:t>
      </w:r>
    </w:p>
    <w:p w:rsidR="002B3271" w:rsidRPr="00945322" w:rsidRDefault="002B3271" w:rsidP="002B3271">
      <w:pPr>
        <w:adjustRightInd w:val="0"/>
        <w:snapToGrid w:val="0"/>
        <w:spacing w:beforeLines="50" w:afterLines="50"/>
        <w:rPr>
          <w:rFonts w:hint="eastAsia"/>
          <w:kern w:val="0"/>
          <w:sz w:val="24"/>
        </w:rPr>
      </w:pPr>
      <w:r>
        <w:rPr>
          <w:b/>
          <w:kern w:val="0"/>
          <w:sz w:val="24"/>
        </w:rPr>
        <w:t xml:space="preserve">  </w:t>
      </w:r>
      <w:r w:rsidRPr="00945322">
        <w:rPr>
          <w:kern w:val="0"/>
          <w:sz w:val="24"/>
        </w:rPr>
        <w:t xml:space="preserve">The protection reactions for </w:t>
      </w:r>
      <w:r>
        <w:rPr>
          <w:kern w:val="0"/>
          <w:sz w:val="24"/>
        </w:rPr>
        <w:t xml:space="preserve">alcohol, </w:t>
      </w:r>
      <w:proofErr w:type="spellStart"/>
      <w:r>
        <w:rPr>
          <w:kern w:val="0"/>
          <w:sz w:val="24"/>
        </w:rPr>
        <w:t>dialcohol</w:t>
      </w:r>
      <w:proofErr w:type="spellEnd"/>
      <w:r>
        <w:rPr>
          <w:kern w:val="0"/>
          <w:sz w:val="24"/>
        </w:rPr>
        <w:t xml:space="preserve">, </w:t>
      </w:r>
      <w:r w:rsidRPr="00945322">
        <w:rPr>
          <w:kern w:val="0"/>
          <w:sz w:val="24"/>
        </w:rPr>
        <w:t>carbonyl</w:t>
      </w:r>
      <w:r>
        <w:rPr>
          <w:kern w:val="0"/>
          <w:sz w:val="24"/>
        </w:rPr>
        <w:t xml:space="preserve">, </w:t>
      </w:r>
      <w:r w:rsidRPr="00945322">
        <w:rPr>
          <w:kern w:val="0"/>
          <w:sz w:val="24"/>
        </w:rPr>
        <w:t>carboxylic acid</w:t>
      </w:r>
      <w:r>
        <w:rPr>
          <w:kern w:val="0"/>
          <w:sz w:val="24"/>
        </w:rPr>
        <w:t xml:space="preserve">, and </w:t>
      </w:r>
      <w:proofErr w:type="spellStart"/>
      <w:r>
        <w:rPr>
          <w:kern w:val="0"/>
          <w:sz w:val="24"/>
        </w:rPr>
        <w:t>amido</w:t>
      </w:r>
      <w:proofErr w:type="spellEnd"/>
      <w:r>
        <w:rPr>
          <w:kern w:val="0"/>
          <w:sz w:val="24"/>
        </w:rPr>
        <w:t xml:space="preserve"> </w:t>
      </w:r>
      <w:r w:rsidRPr="00945322">
        <w:rPr>
          <w:kern w:val="0"/>
          <w:sz w:val="24"/>
        </w:rPr>
        <w:t>compounds</w:t>
      </w:r>
    </w:p>
    <w:p w:rsidR="002B3271" w:rsidRDefault="002B3271" w:rsidP="002B3271">
      <w:pPr>
        <w:autoSpaceDE w:val="0"/>
        <w:autoSpaceDN w:val="0"/>
        <w:adjustRightInd w:val="0"/>
        <w:spacing w:line="360" w:lineRule="auto"/>
        <w:jc w:val="left"/>
        <w:rPr>
          <w:b/>
          <w:kern w:val="0"/>
          <w:sz w:val="24"/>
        </w:rPr>
      </w:pPr>
      <w:r>
        <w:rPr>
          <w:b/>
          <w:kern w:val="0"/>
          <w:sz w:val="24"/>
        </w:rPr>
        <w:t>40-50 organic named reactions (1</w:t>
      </w:r>
      <w:r>
        <w:rPr>
          <w:rFonts w:hint="eastAsia"/>
          <w:b/>
          <w:kern w:val="0"/>
          <w:sz w:val="24"/>
        </w:rPr>
        <w:t>2</w:t>
      </w:r>
      <w:r w:rsidRPr="000E6C2B">
        <w:rPr>
          <w:b/>
          <w:kern w:val="0"/>
          <w:sz w:val="24"/>
        </w:rPr>
        <w:t>hrs</w:t>
      </w:r>
      <w:r>
        <w:rPr>
          <w:b/>
          <w:kern w:val="0"/>
          <w:sz w:val="24"/>
        </w:rPr>
        <w:t>)</w:t>
      </w:r>
    </w:p>
    <w:p w:rsidR="002B3271" w:rsidRPr="000E6C2B" w:rsidRDefault="002B3271" w:rsidP="002B3271">
      <w:pPr>
        <w:autoSpaceDE w:val="0"/>
        <w:autoSpaceDN w:val="0"/>
        <w:adjustRightInd w:val="0"/>
        <w:spacing w:line="360" w:lineRule="auto"/>
        <w:jc w:val="left"/>
        <w:rPr>
          <w:rFonts w:hint="eastAsia"/>
          <w:b/>
          <w:kern w:val="0"/>
          <w:sz w:val="24"/>
        </w:rPr>
      </w:pPr>
      <w:r>
        <w:rPr>
          <w:rFonts w:hint="eastAsia"/>
          <w:b/>
          <w:kern w:val="0"/>
          <w:sz w:val="24"/>
        </w:rPr>
        <w:lastRenderedPageBreak/>
        <w:t>The test and review (</w:t>
      </w:r>
      <w:r>
        <w:rPr>
          <w:b/>
          <w:kern w:val="0"/>
          <w:sz w:val="24"/>
        </w:rPr>
        <w:t>4hrs</w:t>
      </w:r>
      <w:r>
        <w:rPr>
          <w:rFonts w:hint="eastAsia"/>
          <w:b/>
          <w:kern w:val="0"/>
          <w:sz w:val="24"/>
        </w:rPr>
        <w:t>)</w:t>
      </w:r>
    </w:p>
    <w:p w:rsidR="002B3271" w:rsidRPr="009C0A7A" w:rsidRDefault="002B3271" w:rsidP="002B3271">
      <w:pPr>
        <w:autoSpaceDE w:val="0"/>
        <w:autoSpaceDN w:val="0"/>
        <w:adjustRightInd w:val="0"/>
        <w:jc w:val="left"/>
        <w:rPr>
          <w:b/>
          <w:kern w:val="0"/>
          <w:sz w:val="24"/>
        </w:rPr>
      </w:pPr>
    </w:p>
    <w:p w:rsidR="002B3271" w:rsidRDefault="002B3271" w:rsidP="002B3271">
      <w:pPr>
        <w:rPr>
          <w:szCs w:val="21"/>
          <w:lang w:eastAsia="en-US"/>
        </w:rPr>
      </w:pPr>
      <w:r>
        <w:rPr>
          <w:b/>
          <w:szCs w:val="21"/>
          <w:u w:val="single"/>
        </w:rPr>
        <w:t xml:space="preserve">Grading: </w:t>
      </w:r>
    </w:p>
    <w:p w:rsidR="002B3271" w:rsidRPr="00112870" w:rsidRDefault="002B3271" w:rsidP="002B3271">
      <w:pPr>
        <w:pStyle w:val="ordinary-output"/>
        <w:shd w:val="clear" w:color="auto" w:fill="FEFEFE"/>
        <w:adjustRightInd w:val="0"/>
        <w:snapToGrid w:val="0"/>
        <w:rPr>
          <w:rFonts w:ascii="Georgia" w:hAnsi="Georgia" w:cs="Times New Roman"/>
          <w:color w:val="auto"/>
          <w:kern w:val="2"/>
          <w:sz w:val="22"/>
          <w:szCs w:val="22"/>
          <w:shd w:val="clear" w:color="auto" w:fill="FFFFFF"/>
        </w:rPr>
      </w:pPr>
      <w:r w:rsidRPr="00112870">
        <w:rPr>
          <w:rFonts w:ascii="Georgia" w:hAnsi="Georgia" w:cs="Times New Roman"/>
          <w:color w:val="auto"/>
          <w:kern w:val="2"/>
          <w:sz w:val="22"/>
          <w:szCs w:val="22"/>
          <w:shd w:val="clear" w:color="auto" w:fill="FFFFFF"/>
        </w:rPr>
        <w:t>Assessment</w:t>
      </w:r>
      <w:r w:rsidRPr="00112870">
        <w:rPr>
          <w:rFonts w:ascii="Georgia" w:hAnsi="Georgia" w:cs="Times New Roman"/>
          <w:color w:val="auto"/>
          <w:kern w:val="2"/>
          <w:sz w:val="22"/>
          <w:szCs w:val="22"/>
          <w:shd w:val="clear" w:color="auto" w:fill="FFFFFF"/>
        </w:rPr>
        <w:t>：</w:t>
      </w:r>
      <w:r w:rsidRPr="00112870">
        <w:rPr>
          <w:rFonts w:ascii="Georgia" w:hAnsi="Georgia" w:cs="Times New Roman"/>
          <w:color w:val="auto"/>
          <w:kern w:val="2"/>
          <w:sz w:val="22"/>
          <w:szCs w:val="22"/>
          <w:shd w:val="clear" w:color="auto" w:fill="FFFFFF"/>
        </w:rPr>
        <w:t xml:space="preserve">The exam papers are proposed in Chinese responses are requested. </w:t>
      </w:r>
    </w:p>
    <w:p w:rsidR="002B3271" w:rsidRPr="00112870" w:rsidRDefault="002B3271" w:rsidP="002B3271">
      <w:pPr>
        <w:rPr>
          <w:rFonts w:ascii="Georgia" w:hAnsi="Georgia"/>
          <w:sz w:val="22"/>
          <w:shd w:val="clear" w:color="auto" w:fill="FFFFFF"/>
        </w:rPr>
      </w:pPr>
      <w:r w:rsidRPr="00112870">
        <w:rPr>
          <w:rFonts w:ascii="Georgia" w:hAnsi="Georgia"/>
          <w:sz w:val="22"/>
          <w:shd w:val="clear" w:color="auto" w:fill="FFFFFF"/>
        </w:rPr>
        <w:t>Grading</w:t>
      </w:r>
      <w:r w:rsidRPr="00112870">
        <w:rPr>
          <w:rFonts w:ascii="Georgia" w:hAnsi="Georgia"/>
          <w:sz w:val="22"/>
          <w:shd w:val="clear" w:color="auto" w:fill="FFFFFF"/>
        </w:rPr>
        <w:t>：</w:t>
      </w:r>
      <w:r>
        <w:rPr>
          <w:rFonts w:ascii="Georgia" w:hAnsi="Georgia" w:hint="eastAsia"/>
          <w:sz w:val="22"/>
          <w:shd w:val="clear" w:color="auto" w:fill="FFFFFF"/>
        </w:rPr>
        <w:t xml:space="preserve">final </w:t>
      </w:r>
      <w:r>
        <w:rPr>
          <w:rFonts w:ascii="Georgia" w:hAnsi="Georgia"/>
          <w:sz w:val="22"/>
          <w:shd w:val="clear" w:color="auto" w:fill="FFFFFF"/>
        </w:rPr>
        <w:t>exam 70%</w:t>
      </w:r>
      <w:r w:rsidRPr="00112870">
        <w:rPr>
          <w:rFonts w:ascii="Georgia" w:hAnsi="Georgia"/>
          <w:sz w:val="22"/>
          <w:shd w:val="clear" w:color="auto" w:fill="FFFFFF"/>
        </w:rPr>
        <w:t xml:space="preserve">, topic presentation </w:t>
      </w:r>
      <w:r>
        <w:rPr>
          <w:rFonts w:ascii="Georgia" w:hAnsi="Georgia"/>
          <w:sz w:val="22"/>
          <w:shd w:val="clear" w:color="auto" w:fill="FFFFFF"/>
        </w:rPr>
        <w:t>15</w:t>
      </w:r>
      <w:r w:rsidRPr="00112870">
        <w:rPr>
          <w:rFonts w:ascii="Georgia" w:hAnsi="Georgia"/>
          <w:sz w:val="22"/>
          <w:shd w:val="clear" w:color="auto" w:fill="FFFFFF"/>
        </w:rPr>
        <w:t xml:space="preserve">%, </w:t>
      </w:r>
      <w:proofErr w:type="spellStart"/>
      <w:r>
        <w:rPr>
          <w:rFonts w:ascii="Georgia" w:hAnsi="Georgia" w:hint="eastAsia"/>
          <w:sz w:val="22"/>
          <w:shd w:val="clear" w:color="auto" w:fill="FFFFFF"/>
        </w:rPr>
        <w:t>homework</w:t>
      </w:r>
      <w:r>
        <w:rPr>
          <w:rFonts w:ascii="Georgia" w:hAnsi="Georgia"/>
          <w:sz w:val="22"/>
          <w:shd w:val="clear" w:color="auto" w:fill="FFFFFF"/>
        </w:rPr>
        <w:t>+attendance</w:t>
      </w:r>
      <w:proofErr w:type="spellEnd"/>
      <w:r>
        <w:rPr>
          <w:rFonts w:ascii="Georgia" w:hAnsi="Georgia"/>
          <w:sz w:val="22"/>
          <w:shd w:val="clear" w:color="auto" w:fill="FFFFFF"/>
        </w:rPr>
        <w:t xml:space="preserve"> 15</w:t>
      </w:r>
      <w:r w:rsidRPr="00112870">
        <w:rPr>
          <w:rFonts w:ascii="Georgia" w:hAnsi="Georgia"/>
          <w:sz w:val="22"/>
          <w:shd w:val="clear" w:color="auto" w:fill="FFFFFF"/>
        </w:rPr>
        <w:t>%</w:t>
      </w:r>
    </w:p>
    <w:p w:rsidR="002B3271" w:rsidRDefault="002B3271" w:rsidP="002B3271">
      <w:pPr>
        <w:tabs>
          <w:tab w:val="left" w:pos="-720"/>
        </w:tabs>
        <w:suppressAutoHyphens/>
        <w:rPr>
          <w:szCs w:val="21"/>
        </w:rPr>
      </w:pPr>
    </w:p>
    <w:p w:rsidR="002B3271" w:rsidRDefault="002B3271" w:rsidP="002B3271">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2B3271" w:rsidRPr="00B6112D" w:rsidRDefault="002B3271" w:rsidP="002B3271">
      <w:pPr>
        <w:adjustRightInd w:val="0"/>
        <w:snapToGrid w:val="0"/>
        <w:spacing w:line="400" w:lineRule="atLeast"/>
      </w:pPr>
    </w:p>
    <w:p w:rsidR="002B3271" w:rsidRPr="00B6112D" w:rsidRDefault="002B3271" w:rsidP="002B3271">
      <w:pPr>
        <w:numPr>
          <w:ilvl w:val="0"/>
          <w:numId w:val="3"/>
        </w:numPr>
        <w:adjustRightInd w:val="0"/>
        <w:snapToGrid w:val="0"/>
        <w:spacing w:line="400" w:lineRule="atLeast"/>
        <w:rPr>
          <w:sz w:val="24"/>
        </w:rPr>
      </w:pPr>
      <w:r w:rsidRPr="00B6112D">
        <w:rPr>
          <w:sz w:val="24"/>
        </w:rPr>
        <w:t>Laurie S. Starkey. Introduction to Strategies for Organic Synthesis [M]. John Wiley &amp; Sons, Inc., 2012.</w:t>
      </w:r>
    </w:p>
    <w:p w:rsidR="002B3271" w:rsidRPr="00B6112D" w:rsidRDefault="002B3271" w:rsidP="002B3271">
      <w:pPr>
        <w:numPr>
          <w:ilvl w:val="0"/>
          <w:numId w:val="3"/>
        </w:numPr>
        <w:adjustRightInd w:val="0"/>
        <w:snapToGrid w:val="0"/>
        <w:spacing w:line="400" w:lineRule="atLeast"/>
        <w:rPr>
          <w:sz w:val="24"/>
        </w:rPr>
      </w:pPr>
      <w:r w:rsidRPr="00B6112D">
        <w:rPr>
          <w:sz w:val="24"/>
        </w:rPr>
        <w:t xml:space="preserve">Yong </w:t>
      </w:r>
      <w:proofErr w:type="spellStart"/>
      <w:r w:rsidRPr="00B6112D">
        <w:rPr>
          <w:sz w:val="24"/>
        </w:rPr>
        <w:t>Ju</w:t>
      </w:r>
      <w:proofErr w:type="spellEnd"/>
      <w:r w:rsidRPr="00B6112D">
        <w:rPr>
          <w:sz w:val="24"/>
        </w:rPr>
        <w:t xml:space="preserve">, et. al. Organic synthesis chemistry and design of synthesis route [M]. </w:t>
      </w:r>
      <w:proofErr w:type="spellStart"/>
      <w:r w:rsidRPr="00B6112D">
        <w:rPr>
          <w:sz w:val="24"/>
        </w:rPr>
        <w:t>Tsinghua</w:t>
      </w:r>
      <w:proofErr w:type="spellEnd"/>
      <w:r w:rsidRPr="00B6112D">
        <w:rPr>
          <w:sz w:val="24"/>
        </w:rPr>
        <w:t xml:space="preserve"> University Press</w:t>
      </w:r>
      <w:r w:rsidRPr="00B6112D">
        <w:rPr>
          <w:sz w:val="24"/>
        </w:rPr>
        <w:t>，</w:t>
      </w:r>
      <w:r w:rsidRPr="00B6112D">
        <w:rPr>
          <w:sz w:val="24"/>
        </w:rPr>
        <w:t>China, 2002.</w:t>
      </w:r>
    </w:p>
    <w:p w:rsidR="002B3271" w:rsidRPr="00B6112D" w:rsidRDefault="002B3271" w:rsidP="002B3271">
      <w:pPr>
        <w:numPr>
          <w:ilvl w:val="0"/>
          <w:numId w:val="3"/>
        </w:numPr>
        <w:adjustRightInd w:val="0"/>
        <w:snapToGrid w:val="0"/>
        <w:spacing w:line="400" w:lineRule="atLeast"/>
        <w:rPr>
          <w:sz w:val="24"/>
        </w:rPr>
      </w:pPr>
      <w:proofErr w:type="spellStart"/>
      <w:r w:rsidRPr="00B6112D">
        <w:rPr>
          <w:bCs/>
          <w:sz w:val="24"/>
        </w:rPr>
        <w:t>László</w:t>
      </w:r>
      <w:proofErr w:type="spellEnd"/>
      <w:r w:rsidRPr="00B6112D">
        <w:rPr>
          <w:bCs/>
          <w:sz w:val="24"/>
        </w:rPr>
        <w:t xml:space="preserve"> </w:t>
      </w:r>
      <w:proofErr w:type="spellStart"/>
      <w:r w:rsidRPr="00B6112D">
        <w:rPr>
          <w:bCs/>
          <w:sz w:val="24"/>
        </w:rPr>
        <w:t>Kürti</w:t>
      </w:r>
      <w:proofErr w:type="spellEnd"/>
      <w:r w:rsidRPr="00B6112D">
        <w:rPr>
          <w:bCs/>
          <w:sz w:val="24"/>
        </w:rPr>
        <w:t xml:space="preserve"> and Barbara </w:t>
      </w:r>
      <w:proofErr w:type="spellStart"/>
      <w:r w:rsidRPr="00B6112D">
        <w:rPr>
          <w:bCs/>
          <w:sz w:val="24"/>
        </w:rPr>
        <w:t>Czakó</w:t>
      </w:r>
      <w:proofErr w:type="spellEnd"/>
      <w:r w:rsidRPr="00B6112D">
        <w:rPr>
          <w:bCs/>
          <w:sz w:val="24"/>
        </w:rPr>
        <w:t xml:space="preserve">. Strategic Applications of Named Reactions in Organic Synthesis </w:t>
      </w:r>
      <w:r w:rsidRPr="00B6112D">
        <w:rPr>
          <w:sz w:val="24"/>
        </w:rPr>
        <w:t>[M]. Elsevier Academic Press, 2005.</w:t>
      </w:r>
    </w:p>
    <w:p w:rsidR="002B3271" w:rsidRPr="00B6112D" w:rsidRDefault="002B3271" w:rsidP="002B3271">
      <w:pPr>
        <w:numPr>
          <w:ilvl w:val="0"/>
          <w:numId w:val="3"/>
        </w:numPr>
        <w:adjustRightInd w:val="0"/>
        <w:snapToGrid w:val="0"/>
        <w:spacing w:line="400" w:lineRule="atLeast"/>
        <w:rPr>
          <w:sz w:val="24"/>
        </w:rPr>
      </w:pPr>
      <w:proofErr w:type="spellStart"/>
      <w:r>
        <w:rPr>
          <w:rFonts w:hint="eastAsia"/>
          <w:sz w:val="24"/>
        </w:rPr>
        <w:t>Qiyi</w:t>
      </w:r>
      <w:proofErr w:type="spellEnd"/>
      <w:r>
        <w:rPr>
          <w:rFonts w:hint="eastAsia"/>
          <w:sz w:val="24"/>
        </w:rPr>
        <w:t xml:space="preserve"> Xing</w:t>
      </w:r>
      <w:r>
        <w:rPr>
          <w:sz w:val="24"/>
        </w:rPr>
        <w:t xml:space="preserve">, et. al. Basic organic chemistry </w:t>
      </w:r>
      <w:r w:rsidRPr="00B6112D">
        <w:rPr>
          <w:sz w:val="24"/>
        </w:rPr>
        <w:t>[M].</w:t>
      </w:r>
      <w:r>
        <w:rPr>
          <w:sz w:val="24"/>
        </w:rPr>
        <w:t xml:space="preserve"> Advanced Education Press</w:t>
      </w:r>
      <w:r w:rsidRPr="00B6112D">
        <w:rPr>
          <w:sz w:val="24"/>
        </w:rPr>
        <w:t>，</w:t>
      </w:r>
      <w:r>
        <w:rPr>
          <w:rFonts w:hint="eastAsia"/>
          <w:sz w:val="24"/>
        </w:rPr>
        <w:t xml:space="preserve">China, </w:t>
      </w:r>
      <w:r w:rsidRPr="00B6112D">
        <w:rPr>
          <w:sz w:val="24"/>
        </w:rPr>
        <w:t>2005.</w:t>
      </w:r>
    </w:p>
    <w:p w:rsidR="002B3271" w:rsidRPr="00D956CF" w:rsidRDefault="002B3271" w:rsidP="002B3271">
      <w:pPr>
        <w:adjustRightInd w:val="0"/>
        <w:snapToGrid w:val="0"/>
        <w:spacing w:line="400" w:lineRule="atLeast"/>
        <w:rPr>
          <w:sz w:val="24"/>
        </w:rPr>
      </w:pPr>
    </w:p>
    <w:p w:rsidR="002B3271" w:rsidRPr="002B3271" w:rsidRDefault="002B3271"/>
    <w:sectPr w:rsidR="002B3271" w:rsidRPr="002B3271" w:rsidSect="00D269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8B3" w:rsidRDefault="00F718B3" w:rsidP="00CC677C">
      <w:r>
        <w:separator/>
      </w:r>
    </w:p>
  </w:endnote>
  <w:endnote w:type="continuationSeparator" w:id="0">
    <w:p w:rsidR="00F718B3" w:rsidRDefault="00F718B3" w:rsidP="00CC6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Georgia">
    <w:panose1 w:val="02040502050405090303"/>
    <w:charset w:val="00"/>
    <w:family w:val="roman"/>
    <w:pitch w:val="variable"/>
    <w:sig w:usb0="00000287" w:usb1="00000000" w:usb2="00000000" w:usb3="00000000" w:csb0="0000009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8B3" w:rsidRDefault="00F718B3" w:rsidP="00CC677C">
      <w:r>
        <w:separator/>
      </w:r>
    </w:p>
  </w:footnote>
  <w:footnote w:type="continuationSeparator" w:id="0">
    <w:p w:rsidR="00F718B3" w:rsidRDefault="00F718B3" w:rsidP="00CC6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84B7AF1"/>
    <w:multiLevelType w:val="hybridMultilevel"/>
    <w:tmpl w:val="82380BA6"/>
    <w:lvl w:ilvl="0" w:tplc="4BAC62A6">
      <w:start w:val="1"/>
      <w:numFmt w:val="bullet"/>
      <w:lvlText w:val="•"/>
      <w:lvlJc w:val="left"/>
      <w:pPr>
        <w:tabs>
          <w:tab w:val="num" w:pos="720"/>
        </w:tabs>
        <w:ind w:left="720" w:hanging="360"/>
      </w:pPr>
      <w:rPr>
        <w:rFonts w:ascii="Times New Roman" w:hAnsi="Times New Roman" w:hint="default"/>
      </w:rPr>
    </w:lvl>
    <w:lvl w:ilvl="1" w:tplc="DE18DD08" w:tentative="1">
      <w:start w:val="1"/>
      <w:numFmt w:val="bullet"/>
      <w:lvlText w:val="•"/>
      <w:lvlJc w:val="left"/>
      <w:pPr>
        <w:tabs>
          <w:tab w:val="num" w:pos="1440"/>
        </w:tabs>
        <w:ind w:left="1440" w:hanging="360"/>
      </w:pPr>
      <w:rPr>
        <w:rFonts w:ascii="Times New Roman" w:hAnsi="Times New Roman" w:hint="default"/>
      </w:rPr>
    </w:lvl>
    <w:lvl w:ilvl="2" w:tplc="007CE1DE" w:tentative="1">
      <w:start w:val="1"/>
      <w:numFmt w:val="bullet"/>
      <w:lvlText w:val="•"/>
      <w:lvlJc w:val="left"/>
      <w:pPr>
        <w:tabs>
          <w:tab w:val="num" w:pos="2160"/>
        </w:tabs>
        <w:ind w:left="2160" w:hanging="360"/>
      </w:pPr>
      <w:rPr>
        <w:rFonts w:ascii="Times New Roman" w:hAnsi="Times New Roman" w:hint="default"/>
      </w:rPr>
    </w:lvl>
    <w:lvl w:ilvl="3" w:tplc="A9361B84" w:tentative="1">
      <w:start w:val="1"/>
      <w:numFmt w:val="bullet"/>
      <w:lvlText w:val="•"/>
      <w:lvlJc w:val="left"/>
      <w:pPr>
        <w:tabs>
          <w:tab w:val="num" w:pos="2880"/>
        </w:tabs>
        <w:ind w:left="2880" w:hanging="360"/>
      </w:pPr>
      <w:rPr>
        <w:rFonts w:ascii="Times New Roman" w:hAnsi="Times New Roman" w:hint="default"/>
      </w:rPr>
    </w:lvl>
    <w:lvl w:ilvl="4" w:tplc="0AEECCF4" w:tentative="1">
      <w:start w:val="1"/>
      <w:numFmt w:val="bullet"/>
      <w:lvlText w:val="•"/>
      <w:lvlJc w:val="left"/>
      <w:pPr>
        <w:tabs>
          <w:tab w:val="num" w:pos="3600"/>
        </w:tabs>
        <w:ind w:left="3600" w:hanging="360"/>
      </w:pPr>
      <w:rPr>
        <w:rFonts w:ascii="Times New Roman" w:hAnsi="Times New Roman" w:hint="default"/>
      </w:rPr>
    </w:lvl>
    <w:lvl w:ilvl="5" w:tplc="2A3248F8" w:tentative="1">
      <w:start w:val="1"/>
      <w:numFmt w:val="bullet"/>
      <w:lvlText w:val="•"/>
      <w:lvlJc w:val="left"/>
      <w:pPr>
        <w:tabs>
          <w:tab w:val="num" w:pos="4320"/>
        </w:tabs>
        <w:ind w:left="4320" w:hanging="360"/>
      </w:pPr>
      <w:rPr>
        <w:rFonts w:ascii="Times New Roman" w:hAnsi="Times New Roman" w:hint="default"/>
      </w:rPr>
    </w:lvl>
    <w:lvl w:ilvl="6" w:tplc="A8BCC9DC" w:tentative="1">
      <w:start w:val="1"/>
      <w:numFmt w:val="bullet"/>
      <w:lvlText w:val="•"/>
      <w:lvlJc w:val="left"/>
      <w:pPr>
        <w:tabs>
          <w:tab w:val="num" w:pos="5040"/>
        </w:tabs>
        <w:ind w:left="5040" w:hanging="360"/>
      </w:pPr>
      <w:rPr>
        <w:rFonts w:ascii="Times New Roman" w:hAnsi="Times New Roman" w:hint="default"/>
      </w:rPr>
    </w:lvl>
    <w:lvl w:ilvl="7" w:tplc="851885D6" w:tentative="1">
      <w:start w:val="1"/>
      <w:numFmt w:val="bullet"/>
      <w:lvlText w:val="•"/>
      <w:lvlJc w:val="left"/>
      <w:pPr>
        <w:tabs>
          <w:tab w:val="num" w:pos="5760"/>
        </w:tabs>
        <w:ind w:left="5760" w:hanging="360"/>
      </w:pPr>
      <w:rPr>
        <w:rFonts w:ascii="Times New Roman" w:hAnsi="Times New Roman" w:hint="default"/>
      </w:rPr>
    </w:lvl>
    <w:lvl w:ilvl="8" w:tplc="DAFA44D2" w:tentative="1">
      <w:start w:val="1"/>
      <w:numFmt w:val="bullet"/>
      <w:lvlText w:val="•"/>
      <w:lvlJc w:val="left"/>
      <w:pPr>
        <w:tabs>
          <w:tab w:val="num" w:pos="6480"/>
        </w:tabs>
        <w:ind w:left="6480" w:hanging="360"/>
      </w:pPr>
      <w:rPr>
        <w:rFonts w:ascii="Times New Roman" w:hAnsi="Times New Roman" w:hint="default"/>
      </w:rPr>
    </w:lvl>
  </w:abstractNum>
  <w:abstractNum w:abstractNumId="3">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798E"/>
    <w:rsid w:val="000A5319"/>
    <w:rsid w:val="001075AA"/>
    <w:rsid w:val="00126FA0"/>
    <w:rsid w:val="001F55E7"/>
    <w:rsid w:val="002254CB"/>
    <w:rsid w:val="002578AC"/>
    <w:rsid w:val="00265708"/>
    <w:rsid w:val="002B3271"/>
    <w:rsid w:val="002F11F2"/>
    <w:rsid w:val="002F4340"/>
    <w:rsid w:val="003730E3"/>
    <w:rsid w:val="00403C45"/>
    <w:rsid w:val="004765E0"/>
    <w:rsid w:val="004A5ECD"/>
    <w:rsid w:val="00507EE4"/>
    <w:rsid w:val="00540000"/>
    <w:rsid w:val="005F5661"/>
    <w:rsid w:val="00603065"/>
    <w:rsid w:val="006249D0"/>
    <w:rsid w:val="006538BA"/>
    <w:rsid w:val="00690C27"/>
    <w:rsid w:val="007A515B"/>
    <w:rsid w:val="00867A65"/>
    <w:rsid w:val="00985BAA"/>
    <w:rsid w:val="00A1057C"/>
    <w:rsid w:val="00A4762A"/>
    <w:rsid w:val="00AA798E"/>
    <w:rsid w:val="00AC2D04"/>
    <w:rsid w:val="00B2751E"/>
    <w:rsid w:val="00B2766C"/>
    <w:rsid w:val="00B51585"/>
    <w:rsid w:val="00C12180"/>
    <w:rsid w:val="00CC677C"/>
    <w:rsid w:val="00D269E3"/>
    <w:rsid w:val="00DA5386"/>
    <w:rsid w:val="00DE61C9"/>
    <w:rsid w:val="00E734BB"/>
    <w:rsid w:val="00EC0E2D"/>
    <w:rsid w:val="00EF5AA8"/>
    <w:rsid w:val="00F718B3"/>
    <w:rsid w:val="00F73E33"/>
    <w:rsid w:val="00FC18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9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798E"/>
    <w:rPr>
      <w:color w:val="0563C1" w:themeColor="hyperlink"/>
      <w:u w:val="single"/>
    </w:rPr>
  </w:style>
  <w:style w:type="paragraph" w:styleId="a4">
    <w:name w:val="header"/>
    <w:basedOn w:val="a"/>
    <w:link w:val="Char"/>
    <w:uiPriority w:val="99"/>
    <w:unhideWhenUsed/>
    <w:rsid w:val="00CC67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677C"/>
    <w:rPr>
      <w:sz w:val="18"/>
      <w:szCs w:val="18"/>
    </w:rPr>
  </w:style>
  <w:style w:type="paragraph" w:styleId="a5">
    <w:name w:val="footer"/>
    <w:basedOn w:val="a"/>
    <w:link w:val="Char0"/>
    <w:uiPriority w:val="99"/>
    <w:unhideWhenUsed/>
    <w:rsid w:val="00CC677C"/>
    <w:pPr>
      <w:tabs>
        <w:tab w:val="center" w:pos="4153"/>
        <w:tab w:val="right" w:pos="8306"/>
      </w:tabs>
      <w:snapToGrid w:val="0"/>
      <w:jc w:val="left"/>
    </w:pPr>
    <w:rPr>
      <w:sz w:val="18"/>
      <w:szCs w:val="18"/>
    </w:rPr>
  </w:style>
  <w:style w:type="character" w:customStyle="1" w:styleId="Char0">
    <w:name w:val="页脚 Char"/>
    <w:basedOn w:val="a0"/>
    <w:link w:val="a5"/>
    <w:uiPriority w:val="99"/>
    <w:rsid w:val="00CC677C"/>
    <w:rPr>
      <w:sz w:val="18"/>
      <w:szCs w:val="18"/>
    </w:rPr>
  </w:style>
  <w:style w:type="paragraph" w:styleId="a6">
    <w:name w:val="List Paragraph"/>
    <w:basedOn w:val="a"/>
    <w:uiPriority w:val="34"/>
    <w:qFormat/>
    <w:rsid w:val="002578AC"/>
    <w:pPr>
      <w:ind w:firstLineChars="200" w:firstLine="420"/>
    </w:pPr>
  </w:style>
  <w:style w:type="paragraph" w:styleId="a7">
    <w:name w:val="Body Text Indent"/>
    <w:basedOn w:val="a"/>
    <w:link w:val="Char1"/>
    <w:unhideWhenUsed/>
    <w:rsid w:val="002B3271"/>
    <w:pPr>
      <w:tabs>
        <w:tab w:val="left" w:pos="-720"/>
      </w:tabs>
      <w:suppressAutoHyphens/>
      <w:snapToGrid w:val="0"/>
      <w:ind w:left="2880" w:hanging="2880"/>
      <w:jc w:val="left"/>
    </w:pPr>
    <w:rPr>
      <w:rFonts w:ascii="Courier New" w:eastAsia="宋体" w:hAnsi="Courier New" w:cs="Times New Roman"/>
      <w:kern w:val="0"/>
      <w:sz w:val="24"/>
      <w:szCs w:val="20"/>
      <w:lang w:eastAsia="en-US"/>
    </w:rPr>
  </w:style>
  <w:style w:type="character" w:customStyle="1" w:styleId="Char1">
    <w:name w:val="正文文本缩进 Char"/>
    <w:basedOn w:val="a0"/>
    <w:link w:val="a7"/>
    <w:rsid w:val="002B3271"/>
    <w:rPr>
      <w:rFonts w:ascii="Courier New" w:eastAsia="宋体" w:hAnsi="Courier New" w:cs="Times New Roman"/>
      <w:kern w:val="0"/>
      <w:sz w:val="24"/>
      <w:szCs w:val="20"/>
      <w:lang w:eastAsia="en-US"/>
    </w:rPr>
  </w:style>
  <w:style w:type="paragraph" w:customStyle="1" w:styleId="ordinary-output">
    <w:name w:val="ordinary-output"/>
    <w:basedOn w:val="a"/>
    <w:rsid w:val="002B3271"/>
    <w:pPr>
      <w:widowControl/>
      <w:spacing w:before="100" w:beforeAutospacing="1" w:after="75" w:line="330" w:lineRule="atLeast"/>
      <w:jc w:val="left"/>
    </w:pPr>
    <w:rPr>
      <w:rFonts w:ascii="宋体" w:eastAsia="宋体" w:hAnsi="宋体" w:cs="宋体"/>
      <w:color w:val="333333"/>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798E"/>
    <w:rPr>
      <w:color w:val="0563C1" w:themeColor="hyperlink"/>
      <w:u w:val="single"/>
    </w:rPr>
  </w:style>
  <w:style w:type="paragraph" w:styleId="a4">
    <w:name w:val="header"/>
    <w:basedOn w:val="a"/>
    <w:link w:val="Char"/>
    <w:uiPriority w:val="99"/>
    <w:unhideWhenUsed/>
    <w:rsid w:val="00CC67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C677C"/>
    <w:rPr>
      <w:sz w:val="18"/>
      <w:szCs w:val="18"/>
    </w:rPr>
  </w:style>
  <w:style w:type="paragraph" w:styleId="a5">
    <w:name w:val="footer"/>
    <w:basedOn w:val="a"/>
    <w:link w:val="Char0"/>
    <w:uiPriority w:val="99"/>
    <w:unhideWhenUsed/>
    <w:rsid w:val="00CC677C"/>
    <w:pPr>
      <w:tabs>
        <w:tab w:val="center" w:pos="4153"/>
        <w:tab w:val="right" w:pos="8306"/>
      </w:tabs>
      <w:snapToGrid w:val="0"/>
      <w:jc w:val="left"/>
    </w:pPr>
    <w:rPr>
      <w:sz w:val="18"/>
      <w:szCs w:val="18"/>
    </w:rPr>
  </w:style>
  <w:style w:type="character" w:customStyle="1" w:styleId="Char0">
    <w:name w:val="页脚 Char"/>
    <w:basedOn w:val="a0"/>
    <w:link w:val="a5"/>
    <w:uiPriority w:val="99"/>
    <w:rsid w:val="00CC677C"/>
    <w:rPr>
      <w:sz w:val="18"/>
      <w:szCs w:val="18"/>
    </w:rPr>
  </w:style>
  <w:style w:type="paragraph" w:styleId="a6">
    <w:name w:val="List Paragraph"/>
    <w:basedOn w:val="a"/>
    <w:uiPriority w:val="34"/>
    <w:qFormat/>
    <w:rsid w:val="002578A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1021</Words>
  <Characters>5824</Characters>
  <Application>Microsoft Office Word</Application>
  <DocSecurity>0</DocSecurity>
  <Lines>48</Lines>
  <Paragraphs>13</Paragraphs>
  <ScaleCrop>false</ScaleCrop>
  <Company>SDWM</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tongbin</dc:creator>
  <cp:lastModifiedBy>SDWM</cp:lastModifiedBy>
  <cp:revision>2</cp:revision>
  <dcterms:created xsi:type="dcterms:W3CDTF">2017-11-13T06:22:00Z</dcterms:created>
  <dcterms:modified xsi:type="dcterms:W3CDTF">2017-11-13T06:22:00Z</dcterms:modified>
</cp:coreProperties>
</file>